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C767D97" w14:textId="77777777" w:rsidTr="00876A8A">
        <w:trPr>
          <w:cantSplit/>
        </w:trPr>
        <w:tc>
          <w:tcPr>
            <w:tcW w:w="6487" w:type="dxa"/>
            <w:vAlign w:val="center"/>
          </w:tcPr>
          <w:p w14:paraId="028A40F4"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CEA882A" w14:textId="056F6CC2" w:rsidR="009F6520" w:rsidRDefault="002D7FD8" w:rsidP="002D7FD8">
            <w:pPr>
              <w:shd w:val="solid" w:color="FFFFFF" w:fill="FFFFFF"/>
              <w:spacing w:before="0" w:line="240" w:lineRule="atLeast"/>
            </w:pPr>
            <w:bookmarkStart w:id="0" w:name="ditulogo"/>
            <w:bookmarkEnd w:id="0"/>
            <w:r w:rsidRPr="00E8501D">
              <w:rPr>
                <w:b/>
                <w:bCs/>
                <w:noProof/>
                <w:sz w:val="20"/>
                <w:lang w:val="en-IE" w:eastAsia="en-IE"/>
              </w:rPr>
              <w:drawing>
                <wp:inline distT="0" distB="0" distL="0" distR="0" wp14:anchorId="56C9F512" wp14:editId="1CCB854A">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r w:rsidR="008F219D">
              <w:t>ENAV21-14.1.28</w:t>
            </w:r>
            <w:bookmarkStart w:id="1" w:name="_GoBack"/>
            <w:bookmarkEnd w:id="1"/>
          </w:p>
        </w:tc>
      </w:tr>
      <w:tr w:rsidR="000069D4" w:rsidRPr="0051782D" w14:paraId="0048364D" w14:textId="77777777" w:rsidTr="00876A8A">
        <w:trPr>
          <w:cantSplit/>
        </w:trPr>
        <w:tc>
          <w:tcPr>
            <w:tcW w:w="6487" w:type="dxa"/>
            <w:tcBorders>
              <w:bottom w:val="single" w:sz="12" w:space="0" w:color="auto"/>
            </w:tcBorders>
          </w:tcPr>
          <w:p w14:paraId="08BCDB86"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03E4775"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BCD91F5" w14:textId="77777777" w:rsidTr="00876A8A">
        <w:trPr>
          <w:cantSplit/>
        </w:trPr>
        <w:tc>
          <w:tcPr>
            <w:tcW w:w="6487" w:type="dxa"/>
            <w:tcBorders>
              <w:top w:val="single" w:sz="12" w:space="0" w:color="auto"/>
            </w:tcBorders>
          </w:tcPr>
          <w:p w14:paraId="6D57DB39"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81FCD6" w14:textId="77777777" w:rsidR="000069D4" w:rsidRPr="00710D66" w:rsidRDefault="000069D4" w:rsidP="00A5173C">
            <w:pPr>
              <w:shd w:val="solid" w:color="FFFFFF" w:fill="FFFFFF"/>
              <w:spacing w:before="0" w:after="48" w:line="240" w:lineRule="atLeast"/>
              <w:rPr>
                <w:lang w:val="en-US"/>
              </w:rPr>
            </w:pPr>
          </w:p>
        </w:tc>
      </w:tr>
      <w:tr w:rsidR="000069D4" w14:paraId="47471503" w14:textId="77777777" w:rsidTr="00876A8A">
        <w:trPr>
          <w:cantSplit/>
        </w:trPr>
        <w:tc>
          <w:tcPr>
            <w:tcW w:w="6487" w:type="dxa"/>
            <w:vMerge w:val="restart"/>
          </w:tcPr>
          <w:p w14:paraId="58653347" w14:textId="3012FF37" w:rsidR="008610EE" w:rsidRDefault="008610EE" w:rsidP="008610EE">
            <w:pPr>
              <w:shd w:val="solid" w:color="FFFFFF" w:fill="FFFFFF"/>
              <w:tabs>
                <w:tab w:val="left" w:pos="720"/>
              </w:tabs>
              <w:spacing w:before="0" w:after="12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r>
            <w:r w:rsidR="00BE625D">
              <w:rPr>
                <w:rFonts w:ascii="Verdana" w:hAnsi="Verdana"/>
                <w:sz w:val="20"/>
              </w:rPr>
              <w:t xml:space="preserve">xx October </w:t>
            </w:r>
            <w:r>
              <w:rPr>
                <w:rFonts w:ascii="Verdana" w:hAnsi="Verdana"/>
                <w:sz w:val="20"/>
              </w:rPr>
              <w:t>2017</w:t>
            </w:r>
          </w:p>
          <w:p w14:paraId="3D6D0B60" w14:textId="54670480" w:rsidR="008610EE" w:rsidRDefault="008610EE" w:rsidP="008610EE">
            <w:pPr>
              <w:shd w:val="solid" w:color="FFFFFF" w:fill="FFFFFF"/>
              <w:tabs>
                <w:tab w:val="left" w:pos="720"/>
              </w:tabs>
              <w:spacing w:before="0" w:after="120"/>
              <w:ind w:left="1134" w:hanging="1134"/>
              <w:rPr>
                <w:rFonts w:ascii="Verdana" w:hAnsi="Verdana"/>
                <w:sz w:val="20"/>
              </w:rPr>
            </w:pPr>
            <w:r>
              <w:rPr>
                <w:rFonts w:ascii="Verdana" w:hAnsi="Verdana"/>
                <w:sz w:val="20"/>
              </w:rPr>
              <w:t>Subject:</w:t>
            </w:r>
            <w:r>
              <w:rPr>
                <w:rFonts w:ascii="Verdana" w:hAnsi="Verdana"/>
                <w:sz w:val="20"/>
              </w:rPr>
              <w:tab/>
            </w:r>
            <w:r w:rsidR="001B1B02">
              <w:rPr>
                <w:rFonts w:ascii="Verdana" w:hAnsi="Verdana"/>
                <w:sz w:val="20"/>
              </w:rPr>
              <w:t>Recommendation ITU-R M.1371</w:t>
            </w:r>
          </w:p>
          <w:p w14:paraId="1B5A40E3" w14:textId="05D59627" w:rsidR="002D7FD8" w:rsidRPr="00982084" w:rsidRDefault="008610EE" w:rsidP="00BE625D">
            <w:pPr>
              <w:shd w:val="solid" w:color="FFFFFF" w:fill="FFFFFF"/>
              <w:tabs>
                <w:tab w:val="clear" w:pos="1134"/>
                <w:tab w:val="clear" w:pos="1871"/>
                <w:tab w:val="clear" w:pos="2268"/>
              </w:tabs>
              <w:spacing w:before="0" w:after="120"/>
              <w:ind w:left="1134" w:hanging="1134"/>
              <w:rPr>
                <w:rFonts w:ascii="Verdana" w:hAnsi="Verdana"/>
                <w:sz w:val="20"/>
              </w:rPr>
            </w:pPr>
            <w:r>
              <w:rPr>
                <w:rFonts w:ascii="Verdana" w:hAnsi="Verdana"/>
                <w:sz w:val="20"/>
              </w:rPr>
              <w:t xml:space="preserve">Source: </w:t>
            </w:r>
            <w:r>
              <w:rPr>
                <w:rFonts w:ascii="Verdana" w:hAnsi="Verdana"/>
                <w:sz w:val="20"/>
              </w:rPr>
              <w:tab/>
            </w:r>
          </w:p>
        </w:tc>
        <w:tc>
          <w:tcPr>
            <w:tcW w:w="3402" w:type="dxa"/>
          </w:tcPr>
          <w:p w14:paraId="7078043A" w14:textId="1487884B" w:rsidR="000069D4" w:rsidRPr="002D7FD8" w:rsidRDefault="002D7FD8" w:rsidP="00BE625D">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BE625D">
              <w:rPr>
                <w:rFonts w:ascii="Verdana" w:hAnsi="Verdana"/>
                <w:b/>
                <w:sz w:val="20"/>
                <w:lang w:eastAsia="zh-CN"/>
              </w:rPr>
              <w:t>xxx</w:t>
            </w:r>
            <w:r>
              <w:rPr>
                <w:rFonts w:ascii="Verdana" w:hAnsi="Verdana"/>
                <w:b/>
                <w:sz w:val="20"/>
                <w:lang w:eastAsia="zh-CN"/>
              </w:rPr>
              <w:t>-E</w:t>
            </w:r>
          </w:p>
        </w:tc>
      </w:tr>
      <w:tr w:rsidR="000069D4" w14:paraId="613E7DBF" w14:textId="77777777" w:rsidTr="00876A8A">
        <w:trPr>
          <w:cantSplit/>
        </w:trPr>
        <w:tc>
          <w:tcPr>
            <w:tcW w:w="6487" w:type="dxa"/>
            <w:vMerge/>
          </w:tcPr>
          <w:p w14:paraId="0CFDFC52"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06C57C4E" w14:textId="19FC36D4" w:rsidR="000069D4" w:rsidRPr="002D7FD8" w:rsidRDefault="00BE625D" w:rsidP="00BE625D">
            <w:pPr>
              <w:shd w:val="solid" w:color="FFFFFF" w:fill="FFFFFF"/>
              <w:spacing w:before="0" w:line="240" w:lineRule="atLeast"/>
              <w:rPr>
                <w:rFonts w:ascii="Verdana" w:hAnsi="Verdana"/>
                <w:sz w:val="20"/>
                <w:lang w:eastAsia="zh-CN"/>
              </w:rPr>
            </w:pPr>
            <w:r>
              <w:rPr>
                <w:rFonts w:ascii="Verdana" w:hAnsi="Verdana"/>
                <w:b/>
                <w:sz w:val="20"/>
                <w:lang w:eastAsia="zh-CN"/>
              </w:rPr>
              <w:t>xx</w:t>
            </w:r>
            <w:r w:rsidR="002D7FD8">
              <w:rPr>
                <w:rFonts w:ascii="Verdana" w:hAnsi="Verdana"/>
                <w:b/>
                <w:sz w:val="20"/>
                <w:lang w:eastAsia="zh-CN"/>
              </w:rPr>
              <w:t xml:space="preserve"> </w:t>
            </w:r>
            <w:r>
              <w:rPr>
                <w:rFonts w:ascii="Verdana" w:hAnsi="Verdana"/>
                <w:b/>
                <w:sz w:val="20"/>
                <w:lang w:eastAsia="zh-CN"/>
              </w:rPr>
              <w:t xml:space="preserve">October </w:t>
            </w:r>
            <w:r w:rsidR="002D7FD8">
              <w:rPr>
                <w:rFonts w:ascii="Verdana" w:hAnsi="Verdana"/>
                <w:b/>
                <w:sz w:val="20"/>
                <w:lang w:eastAsia="zh-CN"/>
              </w:rPr>
              <w:t>2017</w:t>
            </w:r>
          </w:p>
        </w:tc>
      </w:tr>
      <w:tr w:rsidR="000069D4" w14:paraId="51A23060" w14:textId="77777777" w:rsidTr="00876A8A">
        <w:trPr>
          <w:cantSplit/>
        </w:trPr>
        <w:tc>
          <w:tcPr>
            <w:tcW w:w="6487" w:type="dxa"/>
            <w:vMerge/>
          </w:tcPr>
          <w:p w14:paraId="356AF82E"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63BFD6D9" w14:textId="77777777" w:rsidR="000069D4" w:rsidRPr="002D7FD8" w:rsidRDefault="002D7FD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8610EE" w14:paraId="27F2D52B" w14:textId="77777777" w:rsidTr="00D046A7">
        <w:trPr>
          <w:cantSplit/>
        </w:trPr>
        <w:tc>
          <w:tcPr>
            <w:tcW w:w="9889" w:type="dxa"/>
            <w:gridSpan w:val="2"/>
          </w:tcPr>
          <w:p w14:paraId="5626C224" w14:textId="77777777" w:rsidR="008610EE" w:rsidRDefault="008610EE" w:rsidP="008610EE">
            <w:pPr>
              <w:pStyle w:val="Source"/>
              <w:spacing w:before="600"/>
              <w:rPr>
                <w:rFonts w:eastAsia="SimSun"/>
                <w:lang w:eastAsia="zh-CN"/>
              </w:rPr>
            </w:pPr>
            <w:bookmarkStart w:id="6" w:name="dsource" w:colFirst="0" w:colLast="0"/>
            <w:bookmarkEnd w:id="5"/>
            <w:r>
              <w:rPr>
                <w:rFonts w:eastAsia="SimSun"/>
              </w:rPr>
              <w:t>International Association of Marine Aids to Navigation</w:t>
            </w:r>
            <w:r>
              <w:rPr>
                <w:rFonts w:eastAsia="SimSun"/>
              </w:rPr>
              <w:br/>
              <w:t xml:space="preserve">and Lighthouse Authorities </w:t>
            </w:r>
          </w:p>
        </w:tc>
      </w:tr>
      <w:tr w:rsidR="008610EE" w14:paraId="59F42D2A" w14:textId="77777777" w:rsidTr="00D046A7">
        <w:trPr>
          <w:cantSplit/>
        </w:trPr>
        <w:tc>
          <w:tcPr>
            <w:tcW w:w="9889" w:type="dxa"/>
            <w:gridSpan w:val="2"/>
          </w:tcPr>
          <w:p w14:paraId="29E8904A" w14:textId="77777777" w:rsidR="008610EE" w:rsidRDefault="008610EE" w:rsidP="008610EE">
            <w:pPr>
              <w:pStyle w:val="Title1"/>
              <w:rPr>
                <w:rFonts w:eastAsia="SimSun"/>
                <w:lang w:eastAsia="zh-CN"/>
              </w:rPr>
            </w:pPr>
            <w:bookmarkStart w:id="7" w:name="drec" w:colFirst="0" w:colLast="0"/>
            <w:bookmarkEnd w:id="6"/>
            <w:r>
              <w:rPr>
                <w:rFonts w:eastAsia="SimSun"/>
              </w:rPr>
              <w:t>Liaison Note to ITU-R WORKING pARTY 5B</w:t>
            </w:r>
          </w:p>
        </w:tc>
      </w:tr>
      <w:tr w:rsidR="008610EE" w14:paraId="43A0FDAA" w14:textId="77777777" w:rsidTr="00D046A7">
        <w:trPr>
          <w:cantSplit/>
        </w:trPr>
        <w:tc>
          <w:tcPr>
            <w:tcW w:w="9889" w:type="dxa"/>
            <w:gridSpan w:val="2"/>
          </w:tcPr>
          <w:p w14:paraId="07758CA3" w14:textId="307F0434" w:rsidR="008610EE" w:rsidRDefault="008610EE" w:rsidP="008610EE">
            <w:pPr>
              <w:pStyle w:val="Title1"/>
              <w:rPr>
                <w:rFonts w:eastAsia="MS Mincho"/>
                <w:lang w:eastAsia="zh-CN"/>
              </w:rPr>
            </w:pPr>
            <w:bookmarkStart w:id="8" w:name="dtitle1" w:colFirst="0" w:colLast="0"/>
            <w:bookmarkEnd w:id="7"/>
            <w:r>
              <w:t xml:space="preserve">Working document towards A PRELIMINARY </w:t>
            </w:r>
            <w:r>
              <w:br/>
              <w:t xml:space="preserve">DRAFT </w:t>
            </w:r>
            <w:r w:rsidR="001B1B02">
              <w:t xml:space="preserve">Revision of Recommendation </w:t>
            </w:r>
            <w:r>
              <w:t>ITU-R M.</w:t>
            </w:r>
            <w:r w:rsidR="001B1B02">
              <w:t>1371</w:t>
            </w:r>
          </w:p>
        </w:tc>
      </w:tr>
    </w:tbl>
    <w:p w14:paraId="653A5A2F" w14:textId="77777777" w:rsidR="00F00219" w:rsidRDefault="00F00219" w:rsidP="008610EE">
      <w:pPr>
        <w:rPr>
          <w:rFonts w:eastAsia="SimSun"/>
        </w:rPr>
      </w:pPr>
      <w:bookmarkStart w:id="9" w:name="dbreak"/>
      <w:bookmarkEnd w:id="8"/>
      <w:bookmarkEnd w:id="9"/>
    </w:p>
    <w:p w14:paraId="0AA2ABE6" w14:textId="77777777" w:rsidR="00F00219" w:rsidRDefault="00F00219" w:rsidP="008610EE">
      <w:pPr>
        <w:rPr>
          <w:rFonts w:eastAsia="SimSun"/>
        </w:rPr>
      </w:pPr>
    </w:p>
    <w:p w14:paraId="606C016C" w14:textId="226FF6E1" w:rsidR="008610EE" w:rsidRDefault="00BE625D" w:rsidP="008610EE">
      <w:pPr>
        <w:rPr>
          <w:rFonts w:eastAsia="SimSun"/>
        </w:rPr>
      </w:pPr>
      <w:r w:rsidRPr="00F00219">
        <w:rPr>
          <w:rFonts w:eastAsia="SimSun"/>
          <w:szCs w:val="24"/>
        </w:rPr>
        <w:t>During its last E</w:t>
      </w:r>
      <w:r w:rsidR="00F00219" w:rsidRPr="00F00219">
        <w:rPr>
          <w:rFonts w:eastAsia="SimSun"/>
          <w:szCs w:val="24"/>
        </w:rPr>
        <w:t>-</w:t>
      </w:r>
      <w:r w:rsidRPr="00F00219">
        <w:rPr>
          <w:rFonts w:eastAsia="SimSun"/>
          <w:szCs w:val="24"/>
        </w:rPr>
        <w:t xml:space="preserve">NAV committee meeting, held 17-21 September 2017, IALA reviewed </w:t>
      </w:r>
      <w:r w:rsidR="00F00219" w:rsidRPr="00F00219">
        <w:rPr>
          <w:rFonts w:eastAsia="SimSun"/>
          <w:szCs w:val="24"/>
        </w:rPr>
        <w:t xml:space="preserve">the </w:t>
      </w:r>
      <w:r w:rsidR="001B1B02">
        <w:rPr>
          <w:rFonts w:eastAsia="SimSun"/>
          <w:szCs w:val="24"/>
        </w:rPr>
        <w:t>Recommendation ITU-R M.1371.</w:t>
      </w:r>
      <w:r w:rsidR="001B1B02">
        <w:rPr>
          <w:rFonts w:eastAsia="SimSun"/>
        </w:rPr>
        <w:t xml:space="preserve"> A</w:t>
      </w:r>
      <w:r w:rsidR="003D6C5A" w:rsidRPr="00C20261">
        <w:rPr>
          <w:rFonts w:eastAsia="SimSun"/>
        </w:rPr>
        <w:t xml:space="preserve">ccordingly, </w:t>
      </w:r>
      <w:r w:rsidR="008610EE" w:rsidRPr="00C20261">
        <w:rPr>
          <w:rFonts w:eastAsia="SimSun"/>
        </w:rPr>
        <w:t xml:space="preserve">IALA propose </w:t>
      </w:r>
      <w:r w:rsidR="00BE4851" w:rsidRPr="00C20261">
        <w:rPr>
          <w:rFonts w:eastAsia="SimSun"/>
        </w:rPr>
        <w:t xml:space="preserve">additions and modifications to the </w:t>
      </w:r>
      <w:r w:rsidR="001B1B02">
        <w:rPr>
          <w:rFonts w:eastAsia="SimSun"/>
        </w:rPr>
        <w:t>Recommendation ITU-R M.1371</w:t>
      </w:r>
      <w:r w:rsidR="000550BF" w:rsidRPr="00C20261">
        <w:rPr>
          <w:rFonts w:eastAsia="SimSun"/>
        </w:rPr>
        <w:t>.</w:t>
      </w:r>
    </w:p>
    <w:p w14:paraId="3C5EEDA1" w14:textId="01C491D0" w:rsidR="00982A08" w:rsidRDefault="00982A08" w:rsidP="00982A08">
      <w:pPr>
        <w:pStyle w:val="Heading1"/>
        <w:rPr>
          <w:rFonts w:eastAsia="SimSun"/>
        </w:rPr>
      </w:pPr>
      <w:r>
        <w:rPr>
          <w:rFonts w:eastAsia="SimSun"/>
        </w:rPr>
        <w:t>Summary of Revisions</w:t>
      </w:r>
    </w:p>
    <w:p w14:paraId="34023BFF" w14:textId="77777777" w:rsidR="00982A08" w:rsidRPr="00982A08" w:rsidRDefault="00982A08" w:rsidP="00982A08">
      <w:pPr>
        <w:rPr>
          <w:rFonts w:eastAsia="SimSun"/>
          <w:szCs w:val="24"/>
        </w:rPr>
      </w:pPr>
      <w:r w:rsidRPr="00982A08">
        <w:rPr>
          <w:rFonts w:eastAsia="SimSun"/>
          <w:szCs w:val="24"/>
        </w:rPr>
        <w:t xml:space="preserve">The IALA ENAV Committee reviewed a number of editorial and technical changes proposed for ITU-R M.1371-5.  These changes include: changing the name ’Limited Base Station’ to ’AIS Coast Station’ and amending Message 11 to reflect the change; ensuring that an AIS Airborne Station does not become semaphore; clarifying the number of spare bits in IFMO using message 26 to ensure byte alignment; defining ’garbled’ slot; amending reporting rate when a vessel is changing course; updating EPFS descriptors to reflect the implementation of </w:t>
      </w:r>
      <w:proofErr w:type="spellStart"/>
      <w:r w:rsidRPr="00982A08">
        <w:rPr>
          <w:rFonts w:eastAsia="SimSun"/>
          <w:szCs w:val="24"/>
        </w:rPr>
        <w:t>Beidou</w:t>
      </w:r>
      <w:proofErr w:type="spellEnd"/>
      <w:r w:rsidRPr="00982A08">
        <w:rPr>
          <w:rFonts w:eastAsia="SimSun"/>
          <w:szCs w:val="24"/>
        </w:rPr>
        <w:t xml:space="preserve"> Navigation Satellite Service (BDS); removing superfluous text for burst mode devices; adding an extended capability reference for messages 1, 2 and 3; and providing source identification harmonization.  </w:t>
      </w:r>
    </w:p>
    <w:p w14:paraId="54C4707D" w14:textId="3A483A52" w:rsidR="00982A08" w:rsidRDefault="00982A08" w:rsidP="00982A08">
      <w:pPr>
        <w:rPr>
          <w:rFonts w:eastAsia="SimSun"/>
          <w:szCs w:val="24"/>
        </w:rPr>
      </w:pPr>
      <w:r w:rsidRPr="00982A08">
        <w:rPr>
          <w:rFonts w:eastAsia="SimSun"/>
          <w:szCs w:val="24"/>
        </w:rPr>
        <w:t xml:space="preserve">The following changes are proposed for integration in the review of ITU-R M.1371-5. </w:t>
      </w:r>
      <w:r>
        <w:rPr>
          <w:rFonts w:eastAsia="SimSun"/>
          <w:szCs w:val="24"/>
        </w:rPr>
        <w:t xml:space="preserve">A track changes version, with these proposed changes identified, is provided in the Attachment. </w:t>
      </w:r>
    </w:p>
    <w:p w14:paraId="7FF21C73" w14:textId="46588B25" w:rsidR="00982A08" w:rsidRPr="00982A08" w:rsidRDefault="00982A08" w:rsidP="00982A08">
      <w:pPr>
        <w:pStyle w:val="Heading1"/>
        <w:rPr>
          <w:rFonts w:eastAsia="SimSun"/>
        </w:rPr>
      </w:pPr>
      <w:r w:rsidRPr="00982A08">
        <w:rPr>
          <w:rFonts w:eastAsia="SimSun"/>
        </w:rPr>
        <w:t>Details of Revisions</w:t>
      </w:r>
    </w:p>
    <w:p w14:paraId="0F1C56DC" w14:textId="77777777" w:rsidR="00982A08" w:rsidRPr="00F62A4F" w:rsidRDefault="00982A08" w:rsidP="00982A08">
      <w:pPr>
        <w:pStyle w:val="Heading2"/>
      </w:pPr>
      <w:r w:rsidRPr="00C16F4F">
        <w:t xml:space="preserve">Change the name “Limited Base Station” to “AIS Coast Station” </w:t>
      </w:r>
    </w:p>
    <w:p w14:paraId="4D3CFB88" w14:textId="77777777" w:rsidR="00982A08" w:rsidRDefault="00982A08" w:rsidP="00982A08">
      <w:pPr>
        <w:pStyle w:val="Heading3"/>
      </w:pPr>
      <w:r>
        <w:t>Background and rationale</w:t>
      </w:r>
    </w:p>
    <w:p w14:paraId="378A606E" w14:textId="77777777" w:rsidR="00982A08" w:rsidRPr="00C95B31" w:rsidRDefault="00982A08" w:rsidP="00982A08">
      <w:pPr>
        <w:rPr>
          <w:rFonts w:ascii="Arial" w:hAnsi="Arial" w:cs="Arial"/>
          <w:sz w:val="20"/>
          <w:lang w:val="en-US" w:eastAsia="zh-CN"/>
        </w:rPr>
      </w:pPr>
      <w:r w:rsidRPr="00C95B31">
        <w:rPr>
          <w:rFonts w:ascii="Arial" w:hAnsi="Arial" w:cs="Arial"/>
          <w:sz w:val="20"/>
          <w:lang w:eastAsia="zh-CN"/>
        </w:rPr>
        <w:t xml:space="preserve">Change of name is required </w:t>
      </w:r>
      <w:r w:rsidRPr="00C95B31">
        <w:rPr>
          <w:rFonts w:ascii="Arial" w:hAnsi="Arial" w:cs="Arial"/>
          <w:sz w:val="20"/>
          <w:lang w:val="en-US" w:eastAsia="zh-CN"/>
        </w:rPr>
        <w:t>to differentiate the full base station controlling the VDL and AIS Coast Station which should not be allowed to have control over the VDL.</w:t>
      </w:r>
    </w:p>
    <w:p w14:paraId="33EB4BAA" w14:textId="77777777" w:rsidR="00982A08" w:rsidRPr="00921BAF" w:rsidRDefault="00982A08" w:rsidP="00982A08">
      <w:pPr>
        <w:pStyle w:val="Heading3"/>
      </w:pPr>
      <w:r>
        <w:t>Proposal</w:t>
      </w:r>
    </w:p>
    <w:p w14:paraId="64C27C44" w14:textId="77777777" w:rsidR="00982A08" w:rsidRPr="00C95B31" w:rsidRDefault="00982A08" w:rsidP="00982A08">
      <w:pPr>
        <w:jc w:val="both"/>
        <w:rPr>
          <w:rFonts w:ascii="Arial" w:hAnsi="Arial" w:cs="Arial"/>
          <w:sz w:val="20"/>
          <w:lang w:val="en-US"/>
        </w:rPr>
      </w:pPr>
      <w:r w:rsidRPr="00C95B31">
        <w:rPr>
          <w:rFonts w:ascii="Arial" w:hAnsi="Arial" w:cs="Arial"/>
          <w:sz w:val="20"/>
          <w:lang w:val="en-US"/>
        </w:rPr>
        <w:t xml:space="preserve">Meeting suggests to replace the reference of “Limited Base Station” to read “AIS Coast Station” in ITU-R M.1371 future edition Annex 1 Clause </w:t>
      </w:r>
      <w:proofErr w:type="gramStart"/>
      <w:r w:rsidRPr="00C95B31">
        <w:rPr>
          <w:rFonts w:ascii="Arial" w:hAnsi="Arial" w:cs="Arial"/>
          <w:sz w:val="20"/>
          <w:lang w:val="en-US"/>
        </w:rPr>
        <w:t>2.1.3  as</w:t>
      </w:r>
      <w:proofErr w:type="gramEnd"/>
      <w:r w:rsidRPr="00C95B31">
        <w:rPr>
          <w:rFonts w:ascii="Arial" w:hAnsi="Arial" w:cs="Arial"/>
          <w:sz w:val="20"/>
          <w:lang w:val="en-US"/>
        </w:rPr>
        <w:t xml:space="preserve"> follows:</w:t>
      </w:r>
    </w:p>
    <w:p w14:paraId="14262FCC" w14:textId="77777777" w:rsidR="00982A08" w:rsidRPr="00C95B31" w:rsidRDefault="00982A08" w:rsidP="00982A08">
      <w:pPr>
        <w:jc w:val="both"/>
        <w:rPr>
          <w:ins w:id="10" w:author="Author"/>
          <w:rFonts w:ascii="Arial" w:hAnsi="Arial" w:cs="Arial"/>
          <w:sz w:val="20"/>
          <w:lang w:val="en-US"/>
        </w:rPr>
      </w:pPr>
      <w:r w:rsidRPr="00C95B31">
        <w:rPr>
          <w:rFonts w:ascii="Arial" w:hAnsi="Arial" w:cs="Arial"/>
          <w:sz w:val="20"/>
          <w:lang w:val="en-US"/>
        </w:rPr>
        <w:t>“</w:t>
      </w:r>
      <w:proofErr w:type="gramStart"/>
      <w:r w:rsidRPr="00C95B31">
        <w:rPr>
          <w:rFonts w:ascii="Arial" w:hAnsi="Arial" w:cs="Arial"/>
          <w:sz w:val="20"/>
          <w:lang w:val="en-US"/>
        </w:rPr>
        <w:t xml:space="preserve">2.1.3  </w:t>
      </w:r>
      <w:proofErr w:type="gramEnd"/>
      <w:del w:id="11" w:author="Author">
        <w:r w:rsidRPr="00C95B31" w:rsidDel="00D11DC1">
          <w:rPr>
            <w:rFonts w:ascii="Arial" w:hAnsi="Arial" w:cs="Arial"/>
            <w:sz w:val="20"/>
            <w:lang w:val="en-US"/>
          </w:rPr>
          <w:delText>Limited base station</w:delText>
        </w:r>
      </w:del>
      <w:ins w:id="12" w:author="Author">
        <w:r w:rsidRPr="00C95B31">
          <w:rPr>
            <w:rFonts w:ascii="Arial" w:hAnsi="Arial" w:cs="Arial"/>
            <w:sz w:val="20"/>
            <w:lang w:val="en-US"/>
          </w:rPr>
          <w:t>AIS Coast Station</w:t>
        </w:r>
      </w:ins>
      <w:r w:rsidRPr="00C95B31">
        <w:rPr>
          <w:rFonts w:ascii="Arial" w:hAnsi="Arial" w:cs="Arial"/>
          <w:sz w:val="20"/>
          <w:lang w:val="en-US"/>
        </w:rPr>
        <w:t xml:space="preserve"> (no VHF data link control functionality)”</w:t>
      </w:r>
    </w:p>
    <w:p w14:paraId="18045896" w14:textId="77777777" w:rsidR="00982A08" w:rsidRPr="00F62A4F" w:rsidRDefault="00982A08" w:rsidP="00982A08">
      <w:pPr>
        <w:pStyle w:val="Heading2"/>
      </w:pPr>
      <w:r w:rsidRPr="00B2273A">
        <w:lastRenderedPageBreak/>
        <w:t xml:space="preserve">Message 11 in the AIS Coast Station </w:t>
      </w:r>
      <w:r>
        <w:t>(“</w:t>
      </w:r>
      <w:r w:rsidRPr="00B2273A">
        <w:t>ACS</w:t>
      </w:r>
      <w:r>
        <w:t>”)</w:t>
      </w:r>
    </w:p>
    <w:p w14:paraId="79C74429" w14:textId="77777777" w:rsidR="00982A08" w:rsidRDefault="00982A08" w:rsidP="00982A08">
      <w:pPr>
        <w:pStyle w:val="Heading3"/>
      </w:pPr>
      <w:r>
        <w:t>Background and rationale</w:t>
      </w:r>
    </w:p>
    <w:p w14:paraId="6C8ED8A5" w14:textId="77777777" w:rsidR="00982A08" w:rsidRPr="00C95B31" w:rsidRDefault="00982A08" w:rsidP="00982A08">
      <w:pPr>
        <w:rPr>
          <w:rFonts w:ascii="Arial" w:hAnsi="Arial" w:cs="Arial"/>
          <w:sz w:val="20"/>
          <w:lang w:val="en-US" w:eastAsia="zh-CN"/>
        </w:rPr>
      </w:pPr>
      <w:r w:rsidRPr="00C95B31">
        <w:rPr>
          <w:rFonts w:ascii="Arial" w:hAnsi="Arial" w:cs="Arial"/>
          <w:sz w:val="20"/>
          <w:lang w:eastAsia="zh-CN"/>
        </w:rPr>
        <w:t>AIS Coast Station shall not be regarded as Base Station by a receiving AIS station. The ACS shall thus autonomously transmit Message 11 rather than Message 4.</w:t>
      </w:r>
    </w:p>
    <w:p w14:paraId="3F1A269B" w14:textId="77777777" w:rsidR="00982A08" w:rsidRDefault="00982A08" w:rsidP="00982A08">
      <w:pPr>
        <w:pStyle w:val="Heading3"/>
      </w:pPr>
      <w:r>
        <w:t>Discussion</w:t>
      </w:r>
    </w:p>
    <w:p w14:paraId="6947DB1A" w14:textId="77777777" w:rsidR="00982A08" w:rsidRPr="00C95B31" w:rsidRDefault="00982A08" w:rsidP="00982A08">
      <w:pPr>
        <w:jc w:val="both"/>
        <w:rPr>
          <w:rFonts w:ascii="Arial" w:hAnsi="Arial" w:cs="Arial"/>
          <w:sz w:val="20"/>
          <w:lang w:eastAsia="zh-CN"/>
        </w:rPr>
      </w:pPr>
      <w:r w:rsidRPr="00C95B31">
        <w:rPr>
          <w:rFonts w:ascii="Arial" w:hAnsi="Arial" w:cs="Arial"/>
          <w:sz w:val="20"/>
          <w:lang w:eastAsia="zh-CN"/>
        </w:rPr>
        <w:t>Message 11 is identical of Message 4 but may currently only be transmitted on request by Message 10. This should be changed to allow autonomous transmission by ACS. It is further necessary to change the occurrences of “limited base station” to read “AIS coast station”.</w:t>
      </w:r>
    </w:p>
    <w:p w14:paraId="04AD69A3" w14:textId="77777777" w:rsidR="00982A08" w:rsidRDefault="00982A08" w:rsidP="00982A08">
      <w:pPr>
        <w:pStyle w:val="Heading3"/>
      </w:pPr>
      <w:r>
        <w:t>Proposal</w:t>
      </w:r>
    </w:p>
    <w:p w14:paraId="0BBA48FE" w14:textId="77777777" w:rsidR="00982A08" w:rsidRPr="00C95B31" w:rsidRDefault="00982A08" w:rsidP="00982A08">
      <w:pPr>
        <w:jc w:val="both"/>
        <w:rPr>
          <w:rFonts w:ascii="Arial" w:hAnsi="Arial" w:cs="Arial"/>
          <w:sz w:val="20"/>
          <w:lang w:eastAsia="zh-CN"/>
        </w:rPr>
      </w:pPr>
      <w:r w:rsidRPr="00C95B31">
        <w:rPr>
          <w:rFonts w:ascii="Arial" w:hAnsi="Arial" w:cs="Arial"/>
          <w:sz w:val="20"/>
          <w:lang w:eastAsia="zh-CN"/>
        </w:rPr>
        <w:t>Amend Annex 8 clause 3.2 as follows:</w:t>
      </w:r>
    </w:p>
    <w:p w14:paraId="048EE349" w14:textId="77777777" w:rsidR="00982A08" w:rsidRPr="00C95B31" w:rsidRDefault="00982A08" w:rsidP="00982A08">
      <w:pPr>
        <w:jc w:val="both"/>
        <w:rPr>
          <w:rFonts w:ascii="Arial" w:hAnsi="Arial" w:cs="Arial"/>
          <w:sz w:val="20"/>
          <w:lang w:eastAsia="zh-CN"/>
        </w:rPr>
      </w:pPr>
      <w:r w:rsidRPr="00C95B31">
        <w:rPr>
          <w:rFonts w:ascii="Arial" w:hAnsi="Arial" w:cs="Arial"/>
          <w:sz w:val="20"/>
          <w:lang w:eastAsia="zh-CN"/>
        </w:rPr>
        <w:t>“3.2</w:t>
      </w:r>
      <w:r w:rsidRPr="00C95B31">
        <w:rPr>
          <w:rFonts w:ascii="Arial" w:hAnsi="Arial" w:cs="Arial"/>
          <w:sz w:val="20"/>
          <w:lang w:eastAsia="zh-CN"/>
        </w:rPr>
        <w:tab/>
        <w:t>Message 4: Base station report</w:t>
      </w:r>
    </w:p>
    <w:p w14:paraId="78B22508" w14:textId="77777777" w:rsidR="00982A08" w:rsidRPr="00C95B31" w:rsidRDefault="00982A08" w:rsidP="00982A08">
      <w:pPr>
        <w:jc w:val="both"/>
        <w:rPr>
          <w:rFonts w:ascii="Arial" w:hAnsi="Arial" w:cs="Arial"/>
          <w:sz w:val="20"/>
          <w:lang w:eastAsia="zh-CN"/>
        </w:rPr>
      </w:pPr>
      <w:r w:rsidRPr="00C95B31">
        <w:rPr>
          <w:rFonts w:ascii="Arial" w:hAnsi="Arial" w:cs="Arial"/>
          <w:sz w:val="20"/>
          <w:lang w:eastAsia="zh-CN"/>
        </w:rPr>
        <w:t>Message 11: coordinated universal time and date response</w:t>
      </w:r>
    </w:p>
    <w:p w14:paraId="6543A8FA" w14:textId="77777777" w:rsidR="00982A08" w:rsidRPr="00C95B31" w:rsidRDefault="00982A08" w:rsidP="00982A08">
      <w:pPr>
        <w:jc w:val="both"/>
        <w:rPr>
          <w:rFonts w:ascii="Arial" w:hAnsi="Arial" w:cs="Arial"/>
          <w:sz w:val="20"/>
          <w:lang w:eastAsia="zh-CN"/>
        </w:rPr>
      </w:pPr>
      <w:r w:rsidRPr="00C95B31">
        <w:rPr>
          <w:rFonts w:ascii="Arial" w:hAnsi="Arial" w:cs="Arial"/>
          <w:sz w:val="20"/>
          <w:lang w:eastAsia="zh-CN"/>
        </w:rPr>
        <w:t>Should be used for reporting UTC time and date and, at the same time, position. A base station should use Message 4 in its periodical transmissions. Message 4 is used by AIS stations for determining if it is within 120 NM for response to Messages 20 and 23. A mobile station should output Message 11 only in response to interrogation by Message 10.</w:t>
      </w:r>
    </w:p>
    <w:p w14:paraId="6FB66F6F" w14:textId="77777777" w:rsidR="00982A08" w:rsidRPr="00C95B31" w:rsidRDefault="00982A08" w:rsidP="00982A08">
      <w:pPr>
        <w:jc w:val="both"/>
        <w:rPr>
          <w:rFonts w:ascii="Arial" w:hAnsi="Arial" w:cs="Arial"/>
          <w:sz w:val="20"/>
          <w:lang w:eastAsia="zh-CN"/>
        </w:rPr>
      </w:pPr>
      <w:r w:rsidRPr="00C95B31">
        <w:rPr>
          <w:rFonts w:ascii="Arial" w:hAnsi="Arial" w:cs="Arial"/>
          <w:sz w:val="20"/>
          <w:lang w:eastAsia="zh-CN"/>
        </w:rPr>
        <w:t xml:space="preserve">Message 11 is only transmitted </w:t>
      </w:r>
      <w:ins w:id="13" w:author="Author">
        <w:r w:rsidRPr="00C95B31">
          <w:rPr>
            <w:rFonts w:ascii="Arial" w:hAnsi="Arial" w:cs="Arial"/>
            <w:sz w:val="20"/>
            <w:lang w:eastAsia="zh-CN"/>
          </w:rPr>
          <w:t xml:space="preserve">by AIS Coast Station (ACS) or </w:t>
        </w:r>
      </w:ins>
      <w:r w:rsidRPr="00C95B31">
        <w:rPr>
          <w:rFonts w:ascii="Arial" w:hAnsi="Arial" w:cs="Arial"/>
          <w:sz w:val="20"/>
          <w:lang w:eastAsia="zh-CN"/>
        </w:rPr>
        <w:t>as a result of a UTC request message (Message 10). The UTC and date response should be transmitted on the channel, where the UTC request message was received.</w:t>
      </w:r>
    </w:p>
    <w:p w14:paraId="44DDF5C0" w14:textId="77777777" w:rsidR="00982A08" w:rsidRDefault="00982A08" w:rsidP="00982A08">
      <w:pPr>
        <w:jc w:val="both"/>
        <w:rPr>
          <w:rFonts w:ascii="Arial" w:hAnsi="Arial" w:cs="Arial"/>
          <w:sz w:val="20"/>
          <w:lang w:eastAsia="zh-CN"/>
        </w:rPr>
      </w:pPr>
      <w:r w:rsidRPr="00C95B31">
        <w:rPr>
          <w:rFonts w:ascii="Arial" w:hAnsi="Arial" w:cs="Arial"/>
          <w:sz w:val="20"/>
          <w:lang w:eastAsia="zh-CN"/>
        </w:rPr>
        <w:t>…”</w:t>
      </w:r>
    </w:p>
    <w:p w14:paraId="1229AD7B" w14:textId="77777777" w:rsidR="00982A08" w:rsidRPr="00F62A4F" w:rsidRDefault="00982A08" w:rsidP="00982A08">
      <w:pPr>
        <w:pStyle w:val="Heading2"/>
      </w:pPr>
      <w:r w:rsidRPr="00806E1C">
        <w:rPr>
          <w:lang w:val="en-US"/>
        </w:rPr>
        <w:t xml:space="preserve">AIS SAR airborne station should not become </w:t>
      </w:r>
      <w:r>
        <w:rPr>
          <w:lang w:val="en-US"/>
        </w:rPr>
        <w:t xml:space="preserve">the </w:t>
      </w:r>
      <w:r w:rsidRPr="00806E1C">
        <w:rPr>
          <w:lang w:val="en-US"/>
        </w:rPr>
        <w:t>semaphore</w:t>
      </w:r>
      <w:r w:rsidRPr="00C16F4F">
        <w:t xml:space="preserve"> </w:t>
      </w:r>
    </w:p>
    <w:p w14:paraId="63F0FC48" w14:textId="77777777" w:rsidR="00982A08" w:rsidRDefault="00982A08" w:rsidP="00982A08">
      <w:pPr>
        <w:pStyle w:val="Heading3"/>
      </w:pPr>
      <w:r>
        <w:t>Background and rationale</w:t>
      </w:r>
    </w:p>
    <w:p w14:paraId="2F0B43A1" w14:textId="77777777" w:rsidR="00982A08" w:rsidRPr="00C95B31" w:rsidRDefault="00982A08" w:rsidP="00982A08">
      <w:pPr>
        <w:rPr>
          <w:rFonts w:ascii="Arial" w:hAnsi="Arial" w:cs="Arial"/>
          <w:sz w:val="20"/>
          <w:lang w:eastAsia="zh-CN"/>
        </w:rPr>
      </w:pPr>
      <w:r w:rsidRPr="00C95B31">
        <w:rPr>
          <w:rFonts w:ascii="Arial" w:hAnsi="Arial" w:cs="Arial"/>
          <w:sz w:val="20"/>
          <w:lang w:val="en-US"/>
        </w:rPr>
        <w:t>AIS SAR airborne station should not become the semaphore due to the likelihood that an airborne station is a fast moving target and thus not a suitable synchronization source.</w:t>
      </w:r>
    </w:p>
    <w:p w14:paraId="2E5DDE72" w14:textId="77777777" w:rsidR="00982A08" w:rsidRPr="00921BAF" w:rsidRDefault="00982A08" w:rsidP="00982A08">
      <w:pPr>
        <w:pStyle w:val="Heading3"/>
      </w:pPr>
      <w:r>
        <w:t>Proposal</w:t>
      </w:r>
    </w:p>
    <w:p w14:paraId="622B78B4" w14:textId="77777777" w:rsidR="00982A08" w:rsidRPr="00C95B31" w:rsidRDefault="00982A08" w:rsidP="00982A08">
      <w:pPr>
        <w:jc w:val="both"/>
        <w:rPr>
          <w:rFonts w:ascii="Arial" w:hAnsi="Arial" w:cs="Arial"/>
          <w:sz w:val="20"/>
          <w:lang w:val="en-US"/>
        </w:rPr>
      </w:pPr>
      <w:r w:rsidRPr="00C95B31">
        <w:rPr>
          <w:rFonts w:ascii="Arial" w:hAnsi="Arial" w:cs="Arial"/>
          <w:sz w:val="20"/>
          <w:lang w:val="en-US"/>
        </w:rPr>
        <w:t>Meeting suggests to amend Annex 2 Clause 3.1.3.3.2 as follows:</w:t>
      </w:r>
    </w:p>
    <w:p w14:paraId="38C2818F" w14:textId="77777777" w:rsidR="00982A08" w:rsidRPr="00C95B31" w:rsidRDefault="00982A08" w:rsidP="00982A08">
      <w:pPr>
        <w:jc w:val="both"/>
        <w:rPr>
          <w:rFonts w:ascii="Arial" w:hAnsi="Arial" w:cs="Arial"/>
          <w:sz w:val="20"/>
          <w:lang w:val="en-US"/>
        </w:rPr>
      </w:pPr>
      <w:r w:rsidRPr="00C95B31">
        <w:rPr>
          <w:rFonts w:ascii="Arial" w:hAnsi="Arial" w:cs="Arial"/>
          <w:sz w:val="20"/>
          <w:lang w:val="en-US"/>
        </w:rPr>
        <w:t>“</w:t>
      </w:r>
      <w:proofErr w:type="gramStart"/>
      <w:r w:rsidRPr="00C95B31">
        <w:rPr>
          <w:rFonts w:ascii="Arial" w:hAnsi="Arial" w:cs="Arial"/>
          <w:sz w:val="20"/>
          <w:lang w:val="en-US"/>
        </w:rPr>
        <w:t>3.1.3.3.2  Mobile</w:t>
      </w:r>
      <w:proofErr w:type="gramEnd"/>
      <w:r w:rsidRPr="00C95B31">
        <w:rPr>
          <w:rFonts w:ascii="Arial" w:hAnsi="Arial" w:cs="Arial"/>
          <w:sz w:val="20"/>
          <w:lang w:val="en-US"/>
        </w:rPr>
        <w:t xml:space="preserve"> station operation as a semaphore</w:t>
      </w:r>
    </w:p>
    <w:p w14:paraId="18F12192" w14:textId="77777777" w:rsidR="00982A08" w:rsidRPr="00C95B31" w:rsidRDefault="00982A08" w:rsidP="00982A08">
      <w:pPr>
        <w:jc w:val="both"/>
        <w:rPr>
          <w:rFonts w:ascii="Arial" w:hAnsi="Arial" w:cs="Arial"/>
          <w:sz w:val="20"/>
          <w:lang w:val="en-US"/>
        </w:rPr>
      </w:pPr>
      <w:r w:rsidRPr="00C95B31">
        <w:rPr>
          <w:rFonts w:ascii="Arial" w:hAnsi="Arial" w:cs="Arial"/>
          <w:sz w:val="20"/>
          <w:lang w:val="en-US"/>
        </w:rPr>
        <w:t xml:space="preserve">When a mobile station determines that it is the semaphore (see § 3.1.1.4 and § 3.1.3.4.3), it should decrease its reporting interval to </w:t>
      </w:r>
      <w:proofErr w:type="spellStart"/>
      <w:r w:rsidRPr="00C95B31">
        <w:rPr>
          <w:rFonts w:ascii="Arial" w:hAnsi="Arial" w:cs="Arial"/>
          <w:sz w:val="20"/>
          <w:lang w:val="en-US"/>
        </w:rPr>
        <w:t>MAC.SyncMobileRate</w:t>
      </w:r>
      <w:proofErr w:type="spellEnd"/>
      <w:r w:rsidRPr="00C95B31">
        <w:rPr>
          <w:rFonts w:ascii="Arial" w:hAnsi="Arial" w:cs="Arial"/>
          <w:sz w:val="20"/>
          <w:lang w:val="en-US"/>
        </w:rPr>
        <w:t xml:space="preserve">. It should remain in this state until the semaphore qualifying conditions have been invalid for the last 3 min. The Class B “SO” </w:t>
      </w:r>
      <w:ins w:id="14" w:author="Author">
        <w:r w:rsidRPr="00C95B31">
          <w:rPr>
            <w:rFonts w:ascii="Arial" w:hAnsi="Arial" w:cs="Arial"/>
            <w:sz w:val="20"/>
            <w:lang w:val="en-US"/>
          </w:rPr>
          <w:t xml:space="preserve">and AIS SAR aircraft station </w:t>
        </w:r>
      </w:ins>
      <w:r w:rsidRPr="00C95B31">
        <w:rPr>
          <w:rFonts w:ascii="Arial" w:hAnsi="Arial" w:cs="Arial"/>
          <w:sz w:val="20"/>
          <w:lang w:val="en-US"/>
        </w:rPr>
        <w:t>should not act as the semaphore.”</w:t>
      </w:r>
    </w:p>
    <w:p w14:paraId="75A1909D" w14:textId="77777777" w:rsidR="00982A08" w:rsidRPr="00F62A4F" w:rsidRDefault="00982A08" w:rsidP="00982A08">
      <w:pPr>
        <w:pStyle w:val="Heading2"/>
      </w:pPr>
      <w:r w:rsidRPr="00806E1C">
        <w:rPr>
          <w:lang w:val="en-US"/>
        </w:rPr>
        <w:t>Clarify the number of spare bit in IFM0 using Message 26 to ensure byte alignments</w:t>
      </w:r>
      <w:r w:rsidRPr="00C16F4F">
        <w:t xml:space="preserve"> </w:t>
      </w:r>
    </w:p>
    <w:p w14:paraId="5235C82D" w14:textId="77777777" w:rsidR="00982A08" w:rsidRDefault="00982A08" w:rsidP="00982A08">
      <w:pPr>
        <w:pStyle w:val="Heading3"/>
      </w:pPr>
      <w:r>
        <w:t>Background and rationale</w:t>
      </w:r>
    </w:p>
    <w:p w14:paraId="744D4AF9" w14:textId="77777777" w:rsidR="00982A08" w:rsidRPr="00C95B31" w:rsidRDefault="00982A08" w:rsidP="00982A08">
      <w:pPr>
        <w:spacing w:before="240"/>
        <w:rPr>
          <w:rFonts w:ascii="Arial" w:hAnsi="Arial" w:cs="Arial"/>
          <w:sz w:val="20"/>
          <w:lang w:val="en-US"/>
        </w:rPr>
      </w:pPr>
      <w:r w:rsidRPr="00C95B31">
        <w:rPr>
          <w:rFonts w:ascii="Arial" w:hAnsi="Arial" w:cs="Arial"/>
          <w:sz w:val="20"/>
          <w:lang w:val="en-US"/>
        </w:rPr>
        <w:t xml:space="preserve">The definition of IFM0 using Message 26 as described in ITU-R M.1371-5 Annex 5 is not in compliance with the definition of Message 26 in ITU-R M.1371-5 Annex 8 section 3.24 Table 82. </w:t>
      </w:r>
    </w:p>
    <w:p w14:paraId="5442307C" w14:textId="77777777" w:rsidR="00982A08" w:rsidRPr="00C95B31" w:rsidRDefault="00982A08" w:rsidP="00982A08">
      <w:pPr>
        <w:rPr>
          <w:rFonts w:ascii="Arial" w:hAnsi="Arial" w:cs="Arial"/>
          <w:sz w:val="20"/>
          <w:lang w:val="en-US" w:eastAsia="zh-CN"/>
        </w:rPr>
      </w:pPr>
      <w:r w:rsidRPr="00C95B31">
        <w:rPr>
          <w:rFonts w:ascii="Arial" w:hAnsi="Arial" w:cs="Arial"/>
          <w:sz w:val="20"/>
          <w:lang w:val="en-US"/>
        </w:rPr>
        <w:t xml:space="preserve">In the definition of Message 26, a field of four spare bits exists in front of the </w:t>
      </w:r>
      <w:proofErr w:type="spellStart"/>
      <w:r w:rsidRPr="00C95B31">
        <w:rPr>
          <w:rFonts w:ascii="Arial" w:hAnsi="Arial" w:cs="Arial"/>
          <w:sz w:val="20"/>
          <w:lang w:val="en-US"/>
        </w:rPr>
        <w:t>commstate</w:t>
      </w:r>
      <w:proofErr w:type="spellEnd"/>
      <w:r w:rsidRPr="00C95B31">
        <w:rPr>
          <w:rFonts w:ascii="Arial" w:hAnsi="Arial" w:cs="Arial"/>
          <w:sz w:val="20"/>
          <w:lang w:val="en-US"/>
        </w:rPr>
        <w:t xml:space="preserve"> for byte alignment. This field is missing in ITU-R M.1371-5 Annex 5 section 5.1 Table 28.</w:t>
      </w:r>
    </w:p>
    <w:p w14:paraId="7857D979" w14:textId="77777777" w:rsidR="00982A08" w:rsidRDefault="00982A08" w:rsidP="00982A08">
      <w:pPr>
        <w:pStyle w:val="Heading3"/>
      </w:pPr>
      <w:r>
        <w:t>Proposal</w:t>
      </w:r>
    </w:p>
    <w:p w14:paraId="5D3EFECD" w14:textId="77777777" w:rsidR="00982A08" w:rsidRPr="00C95B31" w:rsidRDefault="00982A08" w:rsidP="00982A08">
      <w:pPr>
        <w:rPr>
          <w:rFonts w:ascii="Arial" w:hAnsi="Arial" w:cs="Arial"/>
          <w:sz w:val="20"/>
          <w:lang w:eastAsia="zh-CN"/>
        </w:rPr>
      </w:pPr>
      <w:r w:rsidRPr="00C95B31">
        <w:rPr>
          <w:rFonts w:ascii="Arial" w:hAnsi="Arial" w:cs="Arial"/>
          <w:sz w:val="20"/>
          <w:lang w:eastAsia="zh-CN"/>
        </w:rPr>
        <w:t xml:space="preserve">Meeting suggests two changes </w:t>
      </w:r>
      <w:proofErr w:type="gramStart"/>
      <w:r w:rsidRPr="00C95B31">
        <w:rPr>
          <w:rFonts w:ascii="Arial" w:hAnsi="Arial" w:cs="Arial"/>
          <w:sz w:val="20"/>
          <w:lang w:eastAsia="zh-CN"/>
        </w:rPr>
        <w:t>( a</w:t>
      </w:r>
      <w:proofErr w:type="gramEnd"/>
      <w:r w:rsidRPr="00C95B31">
        <w:rPr>
          <w:rFonts w:ascii="Arial" w:hAnsi="Arial" w:cs="Arial"/>
          <w:sz w:val="20"/>
          <w:lang w:eastAsia="zh-CN"/>
        </w:rPr>
        <w:t>) and b) ) as follows:</w:t>
      </w:r>
    </w:p>
    <w:p w14:paraId="54C1E473" w14:textId="77777777" w:rsidR="00982A08" w:rsidRPr="00C95B31" w:rsidRDefault="00982A08" w:rsidP="00982A08">
      <w:pPr>
        <w:pStyle w:val="ListParagraph"/>
        <w:numPr>
          <w:ilvl w:val="0"/>
          <w:numId w:val="19"/>
        </w:numPr>
        <w:spacing w:after="160" w:line="259" w:lineRule="auto"/>
        <w:jc w:val="both"/>
        <w:rPr>
          <w:rFonts w:ascii="Arial" w:hAnsi="Arial" w:cs="Arial"/>
          <w:sz w:val="20"/>
          <w:szCs w:val="20"/>
          <w:lang w:val="en-US"/>
        </w:rPr>
      </w:pPr>
      <w:r w:rsidRPr="00C95B31">
        <w:rPr>
          <w:rFonts w:ascii="Arial" w:hAnsi="Arial" w:cs="Arial"/>
          <w:sz w:val="20"/>
          <w:szCs w:val="20"/>
          <w:lang w:val="en-US"/>
        </w:rPr>
        <w:t>amend Annex 5 Table 28 as follows:</w:t>
      </w:r>
    </w:p>
    <w:p w14:paraId="2D65F1C9" w14:textId="77777777" w:rsidR="00982A08" w:rsidRPr="00E66B43" w:rsidRDefault="00982A08" w:rsidP="00982A08">
      <w:pPr>
        <w:pStyle w:val="TableNo"/>
        <w:rPr>
          <w:lang w:val="en-US"/>
        </w:rPr>
      </w:pPr>
      <w:r w:rsidRPr="00631D44">
        <w:rPr>
          <w:lang w:val="en-US"/>
        </w:rPr>
        <w:lastRenderedPageBreak/>
        <w:t>TABLE</w:t>
      </w:r>
      <w:r w:rsidRPr="00E66B43">
        <w:t xml:space="preserve"> 28</w:t>
      </w:r>
    </w:p>
    <w:p w14:paraId="3AF975F9" w14:textId="77777777" w:rsidR="00982A08" w:rsidRPr="00316C01" w:rsidRDefault="00982A08" w:rsidP="00982A08">
      <w:pPr>
        <w:pStyle w:val="Tabletitle"/>
        <w:rPr>
          <w:lang w:val="en-US"/>
        </w:rPr>
      </w:pPr>
      <w:r w:rsidRPr="00316C01">
        <w:rPr>
          <w:lang w:val="en-US"/>
        </w:rPr>
        <w:t>International function message 0 using Message 26, broadcast or addressed binary message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7"/>
        <w:gridCol w:w="1701"/>
        <w:gridCol w:w="2431"/>
        <w:gridCol w:w="3239"/>
      </w:tblGrid>
      <w:tr w:rsidR="00982A08" w:rsidRPr="00631D44" w14:paraId="7733C114" w14:textId="77777777" w:rsidTr="008C5D59">
        <w:trPr>
          <w:tblHeader/>
          <w:jc w:val="center"/>
        </w:trPr>
        <w:tc>
          <w:tcPr>
            <w:tcW w:w="2267" w:type="dxa"/>
            <w:shd w:val="clear" w:color="auto" w:fill="FFFFFF"/>
          </w:tcPr>
          <w:p w14:paraId="0F2FB604" w14:textId="77777777" w:rsidR="00982A08" w:rsidRPr="00631D44" w:rsidRDefault="00982A08" w:rsidP="008C5D59">
            <w:pPr>
              <w:pStyle w:val="Tablehead"/>
            </w:pPr>
            <w:r w:rsidRPr="00631D44">
              <w:t>Parameter</w:t>
            </w:r>
          </w:p>
        </w:tc>
        <w:tc>
          <w:tcPr>
            <w:tcW w:w="1701" w:type="dxa"/>
            <w:shd w:val="clear" w:color="auto" w:fill="FFFFFF"/>
          </w:tcPr>
          <w:p w14:paraId="346661CA" w14:textId="77777777" w:rsidR="00982A08" w:rsidRPr="00631D44" w:rsidRDefault="00982A08" w:rsidP="008C5D59">
            <w:pPr>
              <w:pStyle w:val="Tablehead"/>
            </w:pPr>
            <w:r w:rsidRPr="00631D44">
              <w:t>Number of bits</w:t>
            </w:r>
          </w:p>
        </w:tc>
        <w:tc>
          <w:tcPr>
            <w:tcW w:w="5670" w:type="dxa"/>
            <w:gridSpan w:val="2"/>
            <w:shd w:val="clear" w:color="auto" w:fill="FFFFFF"/>
          </w:tcPr>
          <w:p w14:paraId="56C24DE9" w14:textId="77777777" w:rsidR="00982A08" w:rsidRPr="00631D44" w:rsidRDefault="00982A08" w:rsidP="008C5D59">
            <w:pPr>
              <w:pStyle w:val="Tablehead"/>
            </w:pPr>
            <w:r w:rsidRPr="00631D44">
              <w:t>Description</w:t>
            </w:r>
          </w:p>
        </w:tc>
      </w:tr>
      <w:tr w:rsidR="00982A08" w:rsidRPr="00631D44" w14:paraId="6B041A6C" w14:textId="77777777" w:rsidTr="008C5D59">
        <w:trPr>
          <w:jc w:val="center"/>
        </w:trPr>
        <w:tc>
          <w:tcPr>
            <w:tcW w:w="2267" w:type="dxa"/>
          </w:tcPr>
          <w:p w14:paraId="17830984" w14:textId="77777777" w:rsidR="00982A08" w:rsidRPr="00631D44" w:rsidRDefault="00982A08" w:rsidP="008C5D59">
            <w:pPr>
              <w:pStyle w:val="Tabletext"/>
            </w:pPr>
            <w:r w:rsidRPr="00631D44">
              <w:t>Message ID</w:t>
            </w:r>
          </w:p>
        </w:tc>
        <w:tc>
          <w:tcPr>
            <w:tcW w:w="1701" w:type="dxa"/>
          </w:tcPr>
          <w:p w14:paraId="1910BA23" w14:textId="77777777" w:rsidR="00982A08" w:rsidRPr="00631D44" w:rsidRDefault="00982A08" w:rsidP="008C5D59">
            <w:pPr>
              <w:pStyle w:val="Tabletext"/>
              <w:keepNext/>
              <w:keepLines/>
              <w:tabs>
                <w:tab w:val="left" w:leader="dot" w:pos="7938"/>
                <w:tab w:val="center" w:pos="9526"/>
              </w:tabs>
              <w:ind w:left="567" w:hanging="567"/>
              <w:jc w:val="center"/>
            </w:pPr>
            <w:r w:rsidRPr="00631D44">
              <w:t>6</w:t>
            </w:r>
          </w:p>
        </w:tc>
        <w:tc>
          <w:tcPr>
            <w:tcW w:w="5670" w:type="dxa"/>
            <w:gridSpan w:val="2"/>
            <w:vAlign w:val="center"/>
          </w:tcPr>
          <w:p w14:paraId="31C1987F" w14:textId="77777777" w:rsidR="00982A08" w:rsidRPr="00631D44" w:rsidRDefault="00982A08" w:rsidP="008C5D59">
            <w:pPr>
              <w:pStyle w:val="Tabletext"/>
              <w:keepNext/>
              <w:rPr>
                <w:vertAlign w:val="subscript"/>
              </w:rPr>
            </w:pPr>
            <w:r w:rsidRPr="00631D44">
              <w:t>Identifier for Message 26; always 26</w:t>
            </w:r>
          </w:p>
        </w:tc>
      </w:tr>
      <w:tr w:rsidR="00982A08" w:rsidRPr="00631D44" w14:paraId="79262603" w14:textId="77777777" w:rsidTr="008C5D59">
        <w:trPr>
          <w:jc w:val="center"/>
        </w:trPr>
        <w:tc>
          <w:tcPr>
            <w:tcW w:w="2267" w:type="dxa"/>
          </w:tcPr>
          <w:p w14:paraId="17769CB8" w14:textId="77777777" w:rsidR="00982A08" w:rsidRPr="00631D44" w:rsidRDefault="00982A08" w:rsidP="008C5D59">
            <w:pPr>
              <w:pStyle w:val="Tabletext"/>
            </w:pPr>
            <w:r w:rsidRPr="00631D44">
              <w:t>Repeat indicator</w:t>
            </w:r>
          </w:p>
        </w:tc>
        <w:tc>
          <w:tcPr>
            <w:tcW w:w="1701" w:type="dxa"/>
          </w:tcPr>
          <w:p w14:paraId="3C66FF82" w14:textId="77777777" w:rsidR="00982A08" w:rsidRPr="00631D44" w:rsidRDefault="00982A08" w:rsidP="008C5D59">
            <w:pPr>
              <w:pStyle w:val="Tabletext"/>
              <w:keepNext/>
              <w:keepLines/>
              <w:tabs>
                <w:tab w:val="left" w:leader="dot" w:pos="7938"/>
                <w:tab w:val="center" w:pos="9526"/>
              </w:tabs>
              <w:ind w:left="567" w:hanging="567"/>
              <w:jc w:val="center"/>
            </w:pPr>
            <w:r w:rsidRPr="00631D44">
              <w:t>2</w:t>
            </w:r>
          </w:p>
        </w:tc>
        <w:tc>
          <w:tcPr>
            <w:tcW w:w="5670" w:type="dxa"/>
            <w:gridSpan w:val="2"/>
            <w:vAlign w:val="center"/>
          </w:tcPr>
          <w:p w14:paraId="5664EEB3" w14:textId="77777777" w:rsidR="00982A08" w:rsidRPr="00631D44" w:rsidRDefault="00982A08" w:rsidP="008C5D59">
            <w:pPr>
              <w:pStyle w:val="Tabletext"/>
              <w:keepNext/>
            </w:pPr>
            <w:r w:rsidRPr="00631D44">
              <w:t>Used by the repeater to indicate how many times a message has been repeated. See § 4.6.1, Annex 2; 0</w:t>
            </w:r>
            <w:r>
              <w:t>-</w:t>
            </w:r>
            <w:r w:rsidRPr="00631D44">
              <w:t xml:space="preserve">3; 0 = default; </w:t>
            </w:r>
            <w:r w:rsidRPr="00631D44">
              <w:br/>
              <w:t>3 = do not repeat any more</w:t>
            </w:r>
          </w:p>
        </w:tc>
      </w:tr>
      <w:tr w:rsidR="00982A08" w:rsidRPr="009416E7" w14:paraId="11A16D71" w14:textId="77777777" w:rsidTr="008C5D59">
        <w:trPr>
          <w:jc w:val="center"/>
        </w:trPr>
        <w:tc>
          <w:tcPr>
            <w:tcW w:w="2267" w:type="dxa"/>
          </w:tcPr>
          <w:p w14:paraId="478D2AE3" w14:textId="77777777" w:rsidR="00982A08" w:rsidRPr="00631D44" w:rsidRDefault="00982A08" w:rsidP="008C5D59">
            <w:pPr>
              <w:pStyle w:val="Tabletext"/>
            </w:pPr>
            <w:r w:rsidRPr="00631D44">
              <w:t>Source ID</w:t>
            </w:r>
          </w:p>
        </w:tc>
        <w:tc>
          <w:tcPr>
            <w:tcW w:w="1701" w:type="dxa"/>
          </w:tcPr>
          <w:p w14:paraId="0DB33297" w14:textId="77777777" w:rsidR="00982A08" w:rsidRPr="00631D44" w:rsidRDefault="00982A08" w:rsidP="008C5D59">
            <w:pPr>
              <w:pStyle w:val="Tabletext"/>
              <w:keepNext/>
              <w:keepLines/>
              <w:tabs>
                <w:tab w:val="left" w:leader="dot" w:pos="7938"/>
                <w:tab w:val="center" w:pos="9526"/>
              </w:tabs>
              <w:ind w:left="567" w:hanging="567"/>
              <w:jc w:val="center"/>
            </w:pPr>
            <w:r w:rsidRPr="00631D44">
              <w:t>30</w:t>
            </w:r>
          </w:p>
        </w:tc>
        <w:tc>
          <w:tcPr>
            <w:tcW w:w="5670" w:type="dxa"/>
            <w:gridSpan w:val="2"/>
            <w:vAlign w:val="center"/>
          </w:tcPr>
          <w:p w14:paraId="2EA88274" w14:textId="77777777" w:rsidR="00982A08" w:rsidRPr="00631D44" w:rsidRDefault="00982A08" w:rsidP="008C5D59">
            <w:pPr>
              <w:pStyle w:val="Tabletext"/>
              <w:keepNext/>
            </w:pPr>
            <w:r w:rsidRPr="00631D44">
              <w:t>MMSI number of source station</w:t>
            </w:r>
          </w:p>
        </w:tc>
      </w:tr>
      <w:tr w:rsidR="00982A08" w:rsidRPr="009416E7" w14:paraId="5ED120EE" w14:textId="77777777" w:rsidTr="008C5D59">
        <w:trPr>
          <w:jc w:val="center"/>
        </w:trPr>
        <w:tc>
          <w:tcPr>
            <w:tcW w:w="2267" w:type="dxa"/>
          </w:tcPr>
          <w:p w14:paraId="78F03E98" w14:textId="77777777" w:rsidR="00982A08" w:rsidRPr="00631D44" w:rsidRDefault="00982A08" w:rsidP="008C5D59">
            <w:pPr>
              <w:pStyle w:val="Tabletext"/>
            </w:pPr>
            <w:r w:rsidRPr="00631D44">
              <w:t>Destination indicator</w:t>
            </w:r>
          </w:p>
        </w:tc>
        <w:tc>
          <w:tcPr>
            <w:tcW w:w="1701" w:type="dxa"/>
          </w:tcPr>
          <w:p w14:paraId="339E566A" w14:textId="77777777" w:rsidR="00982A08" w:rsidRPr="00631D44" w:rsidRDefault="00982A08" w:rsidP="008C5D59">
            <w:pPr>
              <w:pStyle w:val="Tabletext"/>
              <w:keepNext/>
              <w:keepLines/>
              <w:tabs>
                <w:tab w:val="left" w:leader="dot" w:pos="7938"/>
                <w:tab w:val="center" w:pos="9526"/>
              </w:tabs>
              <w:ind w:left="567" w:hanging="567"/>
              <w:jc w:val="center"/>
            </w:pPr>
            <w:r w:rsidRPr="00631D44">
              <w:t>1</w:t>
            </w:r>
          </w:p>
        </w:tc>
        <w:tc>
          <w:tcPr>
            <w:tcW w:w="5670" w:type="dxa"/>
            <w:gridSpan w:val="2"/>
            <w:vAlign w:val="center"/>
          </w:tcPr>
          <w:p w14:paraId="5C65EA76" w14:textId="77777777" w:rsidR="00982A08" w:rsidRPr="00631D44" w:rsidRDefault="00982A08" w:rsidP="008C5D59">
            <w:pPr>
              <w:pStyle w:val="Tabletext"/>
              <w:keepNext/>
            </w:pPr>
            <w:r w:rsidRPr="00631D44">
              <w:t>0 = Broadcast (no Destination ID field used)</w:t>
            </w:r>
          </w:p>
          <w:p w14:paraId="4CE0956C" w14:textId="77777777" w:rsidR="00982A08" w:rsidRPr="00631D44" w:rsidRDefault="00982A08" w:rsidP="008C5D59">
            <w:pPr>
              <w:pStyle w:val="Tabletext"/>
              <w:rPr>
                <w:lang w:val="en-US"/>
              </w:rPr>
            </w:pPr>
            <w:r w:rsidRPr="00631D44">
              <w:t>1 = Addressed (Destination ID uses 30 data bits for MMSI)</w:t>
            </w:r>
          </w:p>
        </w:tc>
      </w:tr>
      <w:tr w:rsidR="00982A08" w:rsidRPr="00631D44" w14:paraId="1C3EAA32" w14:textId="77777777" w:rsidTr="008C5D59">
        <w:trPr>
          <w:jc w:val="center"/>
        </w:trPr>
        <w:tc>
          <w:tcPr>
            <w:tcW w:w="2267" w:type="dxa"/>
          </w:tcPr>
          <w:p w14:paraId="17E93C5B" w14:textId="77777777" w:rsidR="00982A08" w:rsidRPr="00631D44" w:rsidRDefault="00982A08" w:rsidP="008C5D59">
            <w:pPr>
              <w:pStyle w:val="Tabletext"/>
            </w:pPr>
            <w:r w:rsidRPr="00631D44">
              <w:t>Binary data flag</w:t>
            </w:r>
          </w:p>
        </w:tc>
        <w:tc>
          <w:tcPr>
            <w:tcW w:w="1701" w:type="dxa"/>
          </w:tcPr>
          <w:p w14:paraId="69BD2621" w14:textId="77777777" w:rsidR="00982A08" w:rsidRPr="00631D44" w:rsidRDefault="00982A08" w:rsidP="008C5D59">
            <w:pPr>
              <w:pStyle w:val="Tabletext"/>
              <w:keepNext/>
              <w:keepLines/>
              <w:tabs>
                <w:tab w:val="left" w:leader="dot" w:pos="7938"/>
                <w:tab w:val="center" w:pos="9526"/>
              </w:tabs>
              <w:ind w:left="567" w:hanging="567"/>
              <w:jc w:val="center"/>
            </w:pPr>
            <w:r w:rsidRPr="00631D44">
              <w:t>1</w:t>
            </w:r>
          </w:p>
        </w:tc>
        <w:tc>
          <w:tcPr>
            <w:tcW w:w="5670" w:type="dxa"/>
            <w:gridSpan w:val="2"/>
            <w:vAlign w:val="center"/>
          </w:tcPr>
          <w:p w14:paraId="186CAD3D" w14:textId="77777777" w:rsidR="00982A08" w:rsidRPr="00631D44" w:rsidRDefault="00982A08" w:rsidP="008C5D59">
            <w:pPr>
              <w:pStyle w:val="Tabletext"/>
              <w:keepNext/>
            </w:pPr>
            <w:r w:rsidRPr="00631D44">
              <w:t xml:space="preserve">Always </w:t>
            </w:r>
            <w:r>
              <w:t>1</w:t>
            </w:r>
          </w:p>
        </w:tc>
      </w:tr>
      <w:tr w:rsidR="00982A08" w:rsidRPr="009416E7" w14:paraId="2D300AC1" w14:textId="77777777" w:rsidTr="008C5D59">
        <w:trPr>
          <w:trHeight w:val="742"/>
          <w:jc w:val="center"/>
        </w:trPr>
        <w:tc>
          <w:tcPr>
            <w:tcW w:w="2267" w:type="dxa"/>
          </w:tcPr>
          <w:p w14:paraId="2B13FA03" w14:textId="77777777" w:rsidR="00982A08" w:rsidRPr="00631D44" w:rsidRDefault="00982A08" w:rsidP="008C5D59">
            <w:pPr>
              <w:pStyle w:val="Tabletext"/>
            </w:pPr>
            <w:r w:rsidRPr="00631D44">
              <w:t>Destination ID</w:t>
            </w:r>
          </w:p>
        </w:tc>
        <w:tc>
          <w:tcPr>
            <w:tcW w:w="1701" w:type="dxa"/>
          </w:tcPr>
          <w:p w14:paraId="386B0142" w14:textId="77777777" w:rsidR="00982A08" w:rsidRPr="00631D44" w:rsidRDefault="00982A08" w:rsidP="008C5D59">
            <w:pPr>
              <w:pStyle w:val="Tabletext"/>
              <w:keepNext/>
              <w:keepLines/>
              <w:tabs>
                <w:tab w:val="left" w:leader="dot" w:pos="7938"/>
                <w:tab w:val="center" w:pos="9526"/>
              </w:tabs>
              <w:ind w:left="567" w:hanging="567"/>
              <w:jc w:val="center"/>
            </w:pPr>
            <w:r>
              <w:t>0/</w:t>
            </w:r>
            <w:r w:rsidRPr="00631D44">
              <w:t>30</w:t>
            </w:r>
          </w:p>
        </w:tc>
        <w:tc>
          <w:tcPr>
            <w:tcW w:w="2431" w:type="dxa"/>
            <w:tcBorders>
              <w:right w:val="single" w:sz="4" w:space="0" w:color="auto"/>
            </w:tcBorders>
          </w:tcPr>
          <w:p w14:paraId="7C1C1558" w14:textId="77777777" w:rsidR="00982A08" w:rsidRPr="00631D44" w:rsidRDefault="00982A08" w:rsidP="008C5D59">
            <w:pPr>
              <w:pStyle w:val="Tabletext"/>
              <w:keepNext/>
            </w:pPr>
            <w:r w:rsidRPr="00631D44">
              <w:t>Destination ID if used.</w:t>
            </w:r>
          </w:p>
        </w:tc>
        <w:tc>
          <w:tcPr>
            <w:tcW w:w="3239" w:type="dxa"/>
            <w:vMerge w:val="restart"/>
            <w:tcBorders>
              <w:left w:val="single" w:sz="4" w:space="0" w:color="auto"/>
            </w:tcBorders>
            <w:vAlign w:val="center"/>
          </w:tcPr>
          <w:p w14:paraId="5C6BBF09" w14:textId="77777777" w:rsidR="00982A08" w:rsidRPr="00631D44" w:rsidRDefault="00982A08" w:rsidP="008C5D59">
            <w:pPr>
              <w:pStyle w:val="Tabletext"/>
              <w:keepNext/>
            </w:pPr>
            <w:r w:rsidRPr="00631D44">
              <w:t>If Destination indicator = 0 (Broadcast), no data bits are needed for Destination ID.</w:t>
            </w:r>
          </w:p>
          <w:p w14:paraId="2C8CB608" w14:textId="77777777" w:rsidR="00982A08" w:rsidRPr="00631D44" w:rsidRDefault="00982A08" w:rsidP="008C5D59">
            <w:pPr>
              <w:pStyle w:val="Tabletext"/>
              <w:rPr>
                <w:lang w:val="en-US"/>
              </w:rPr>
            </w:pPr>
            <w:r w:rsidRPr="00631D44">
              <w:t>If Destination indicator = 1, 30 bits are used for Destination ID and spare bits for byte alignment.</w:t>
            </w:r>
          </w:p>
        </w:tc>
      </w:tr>
      <w:tr w:rsidR="00982A08" w:rsidRPr="009416E7" w14:paraId="5C9832C7" w14:textId="77777777" w:rsidTr="008C5D59">
        <w:trPr>
          <w:trHeight w:val="743"/>
          <w:jc w:val="center"/>
        </w:trPr>
        <w:tc>
          <w:tcPr>
            <w:tcW w:w="2267" w:type="dxa"/>
          </w:tcPr>
          <w:p w14:paraId="27194A48" w14:textId="77777777" w:rsidR="00982A08" w:rsidRPr="00631D44" w:rsidRDefault="00982A08" w:rsidP="008C5D59">
            <w:pPr>
              <w:pStyle w:val="Tabletext"/>
            </w:pPr>
            <w:r w:rsidRPr="00631D44">
              <w:t>Spare</w:t>
            </w:r>
          </w:p>
        </w:tc>
        <w:tc>
          <w:tcPr>
            <w:tcW w:w="1701" w:type="dxa"/>
          </w:tcPr>
          <w:p w14:paraId="10438087" w14:textId="77777777" w:rsidR="00982A08" w:rsidRPr="00631D44" w:rsidRDefault="00982A08" w:rsidP="008C5D59">
            <w:pPr>
              <w:pStyle w:val="Tabletext"/>
              <w:keepNext/>
              <w:keepLines/>
              <w:tabs>
                <w:tab w:val="left" w:leader="dot" w:pos="7938"/>
                <w:tab w:val="center" w:pos="9526"/>
              </w:tabs>
              <w:ind w:left="567" w:hanging="567"/>
              <w:jc w:val="center"/>
            </w:pPr>
            <w:r>
              <w:t>0/</w:t>
            </w:r>
            <w:r w:rsidRPr="00631D44">
              <w:t>2</w:t>
            </w:r>
          </w:p>
        </w:tc>
        <w:tc>
          <w:tcPr>
            <w:tcW w:w="2431" w:type="dxa"/>
            <w:tcBorders>
              <w:right w:val="single" w:sz="4" w:space="0" w:color="auto"/>
            </w:tcBorders>
          </w:tcPr>
          <w:p w14:paraId="08A682C1" w14:textId="77777777" w:rsidR="00982A08" w:rsidRPr="00631D44" w:rsidRDefault="00982A08" w:rsidP="008C5D59">
            <w:pPr>
              <w:pStyle w:val="Tabletext"/>
              <w:keepNext/>
            </w:pPr>
            <w:r w:rsidRPr="00631D44">
              <w:t>Spare (if Destination ID used)</w:t>
            </w:r>
          </w:p>
        </w:tc>
        <w:tc>
          <w:tcPr>
            <w:tcW w:w="3239" w:type="dxa"/>
            <w:vMerge/>
            <w:tcBorders>
              <w:left w:val="single" w:sz="4" w:space="0" w:color="auto"/>
            </w:tcBorders>
          </w:tcPr>
          <w:p w14:paraId="76F2D311" w14:textId="77777777" w:rsidR="00982A08" w:rsidRPr="00631D44" w:rsidRDefault="00982A08" w:rsidP="008C5D59">
            <w:pPr>
              <w:pStyle w:val="Tabletext"/>
              <w:rPr>
                <w:lang w:val="en-US"/>
              </w:rPr>
            </w:pPr>
          </w:p>
        </w:tc>
      </w:tr>
      <w:tr w:rsidR="00982A08" w:rsidRPr="00631D44" w14:paraId="7827DD23" w14:textId="77777777" w:rsidTr="008C5D59">
        <w:trPr>
          <w:jc w:val="center"/>
        </w:trPr>
        <w:tc>
          <w:tcPr>
            <w:tcW w:w="2267" w:type="dxa"/>
          </w:tcPr>
          <w:p w14:paraId="55E0E305" w14:textId="77777777" w:rsidR="00982A08" w:rsidRPr="00631D44" w:rsidRDefault="00982A08" w:rsidP="008C5D59">
            <w:pPr>
              <w:pStyle w:val="Tabletext"/>
            </w:pPr>
            <w:r w:rsidRPr="00631D44">
              <w:t>DAC</w:t>
            </w:r>
          </w:p>
        </w:tc>
        <w:tc>
          <w:tcPr>
            <w:tcW w:w="1701" w:type="dxa"/>
          </w:tcPr>
          <w:p w14:paraId="2F7211C8" w14:textId="77777777" w:rsidR="00982A08" w:rsidRPr="00631D44" w:rsidRDefault="00982A08" w:rsidP="008C5D59">
            <w:pPr>
              <w:pStyle w:val="Tabletext"/>
              <w:keepNext/>
              <w:keepLines/>
              <w:tabs>
                <w:tab w:val="left" w:leader="dot" w:pos="7938"/>
                <w:tab w:val="center" w:pos="9526"/>
              </w:tabs>
              <w:ind w:left="567" w:hanging="567"/>
              <w:jc w:val="center"/>
            </w:pPr>
            <w:r w:rsidRPr="00631D44">
              <w:t>10</w:t>
            </w:r>
          </w:p>
        </w:tc>
        <w:tc>
          <w:tcPr>
            <w:tcW w:w="5670" w:type="dxa"/>
            <w:gridSpan w:val="2"/>
          </w:tcPr>
          <w:p w14:paraId="4620ECC3" w14:textId="77777777" w:rsidR="00982A08" w:rsidRPr="00631D44" w:rsidRDefault="00982A08" w:rsidP="008C5D59">
            <w:pPr>
              <w:pStyle w:val="Tabletext"/>
              <w:keepNext/>
            </w:pPr>
            <w:r w:rsidRPr="00631D44">
              <w:t>International DAC = 1</w:t>
            </w:r>
            <w:r w:rsidRPr="00631D44">
              <w:rPr>
                <w:vertAlign w:val="subscript"/>
              </w:rPr>
              <w:t>10</w:t>
            </w:r>
            <w:r w:rsidRPr="00631D44">
              <w:t xml:space="preserve"> = 0000000001</w:t>
            </w:r>
            <w:r w:rsidRPr="00631D44">
              <w:rPr>
                <w:vertAlign w:val="subscript"/>
              </w:rPr>
              <w:t>2</w:t>
            </w:r>
          </w:p>
        </w:tc>
      </w:tr>
      <w:tr w:rsidR="00982A08" w:rsidRPr="00631D44" w14:paraId="2744D4DC" w14:textId="77777777" w:rsidTr="008C5D59">
        <w:trPr>
          <w:jc w:val="center"/>
        </w:trPr>
        <w:tc>
          <w:tcPr>
            <w:tcW w:w="2267" w:type="dxa"/>
          </w:tcPr>
          <w:p w14:paraId="2C5B81ED" w14:textId="77777777" w:rsidR="00982A08" w:rsidRPr="00631D44" w:rsidRDefault="00982A08" w:rsidP="008C5D59">
            <w:pPr>
              <w:pStyle w:val="Tabletext"/>
            </w:pPr>
            <w:r w:rsidRPr="00631D44">
              <w:t>FI</w:t>
            </w:r>
          </w:p>
        </w:tc>
        <w:tc>
          <w:tcPr>
            <w:tcW w:w="1701" w:type="dxa"/>
          </w:tcPr>
          <w:p w14:paraId="4D941E77" w14:textId="77777777" w:rsidR="00982A08" w:rsidRPr="00631D44" w:rsidRDefault="00982A08" w:rsidP="008C5D59">
            <w:pPr>
              <w:pStyle w:val="Tabletext"/>
              <w:keepNext/>
              <w:keepLines/>
              <w:tabs>
                <w:tab w:val="left" w:leader="dot" w:pos="7938"/>
                <w:tab w:val="center" w:pos="9526"/>
              </w:tabs>
              <w:ind w:left="567" w:hanging="567"/>
              <w:jc w:val="center"/>
            </w:pPr>
            <w:r w:rsidRPr="00631D44">
              <w:t>6</w:t>
            </w:r>
          </w:p>
        </w:tc>
        <w:tc>
          <w:tcPr>
            <w:tcW w:w="5670" w:type="dxa"/>
            <w:gridSpan w:val="2"/>
          </w:tcPr>
          <w:p w14:paraId="46618C01" w14:textId="77777777" w:rsidR="00982A08" w:rsidRPr="00631D44" w:rsidRDefault="00982A08" w:rsidP="008C5D59">
            <w:pPr>
              <w:pStyle w:val="Tabletext"/>
              <w:keepNext/>
            </w:pPr>
            <w:r w:rsidRPr="00631D44">
              <w:t>Function identifier = 0</w:t>
            </w:r>
            <w:r w:rsidRPr="00631D44">
              <w:rPr>
                <w:vertAlign w:val="subscript"/>
              </w:rPr>
              <w:t>10</w:t>
            </w:r>
            <w:r w:rsidRPr="00631D44">
              <w:t xml:space="preserve"> = 000000</w:t>
            </w:r>
            <w:r w:rsidRPr="00631D44">
              <w:rPr>
                <w:vertAlign w:val="subscript"/>
              </w:rPr>
              <w:t>2</w:t>
            </w:r>
          </w:p>
        </w:tc>
      </w:tr>
      <w:tr w:rsidR="00982A08" w:rsidRPr="009416E7" w14:paraId="72046450" w14:textId="77777777" w:rsidTr="008C5D59">
        <w:trPr>
          <w:jc w:val="center"/>
        </w:trPr>
        <w:tc>
          <w:tcPr>
            <w:tcW w:w="2267" w:type="dxa"/>
          </w:tcPr>
          <w:p w14:paraId="16A6D53D" w14:textId="77777777" w:rsidR="00982A08" w:rsidRPr="00631D44" w:rsidRDefault="00982A08" w:rsidP="008C5D59">
            <w:pPr>
              <w:pStyle w:val="Tabletext"/>
            </w:pPr>
            <w:r w:rsidRPr="00631D44">
              <w:t>Text sequence number</w:t>
            </w:r>
          </w:p>
        </w:tc>
        <w:tc>
          <w:tcPr>
            <w:tcW w:w="1701" w:type="dxa"/>
          </w:tcPr>
          <w:p w14:paraId="194F4C6B" w14:textId="77777777" w:rsidR="00982A08" w:rsidRPr="00631D44" w:rsidRDefault="00982A08" w:rsidP="008C5D59">
            <w:pPr>
              <w:pStyle w:val="Tabletext"/>
              <w:keepNext/>
              <w:keepLines/>
              <w:tabs>
                <w:tab w:val="left" w:leader="dot" w:pos="7938"/>
                <w:tab w:val="center" w:pos="9526"/>
              </w:tabs>
              <w:ind w:left="567" w:hanging="567"/>
              <w:jc w:val="center"/>
            </w:pPr>
            <w:r w:rsidRPr="00631D44">
              <w:t>11</w:t>
            </w:r>
          </w:p>
        </w:tc>
        <w:tc>
          <w:tcPr>
            <w:tcW w:w="5670" w:type="dxa"/>
            <w:gridSpan w:val="2"/>
          </w:tcPr>
          <w:p w14:paraId="123374BF" w14:textId="77777777" w:rsidR="00982A08" w:rsidRPr="00631D44" w:rsidRDefault="00982A08" w:rsidP="008C5D59">
            <w:pPr>
              <w:pStyle w:val="Tabletext"/>
              <w:keepNext/>
            </w:pPr>
            <w:r w:rsidRPr="00631D44">
              <w:t>Sequence number to be incremented by the application.</w:t>
            </w:r>
          </w:p>
          <w:p w14:paraId="5B128EFD" w14:textId="77777777" w:rsidR="00982A08" w:rsidRPr="00631D44" w:rsidRDefault="00982A08" w:rsidP="008C5D59">
            <w:pPr>
              <w:pStyle w:val="Tabletext"/>
              <w:rPr>
                <w:lang w:val="en-US"/>
              </w:rPr>
            </w:pPr>
            <w:r w:rsidRPr="00631D44">
              <w:t>All zeros indicates that sequence numbers are not being used</w:t>
            </w:r>
          </w:p>
        </w:tc>
      </w:tr>
      <w:tr w:rsidR="00982A08" w:rsidRPr="009416E7" w14:paraId="416B35C4" w14:textId="77777777" w:rsidTr="008C5D59">
        <w:trPr>
          <w:jc w:val="center"/>
        </w:trPr>
        <w:tc>
          <w:tcPr>
            <w:tcW w:w="2267" w:type="dxa"/>
          </w:tcPr>
          <w:p w14:paraId="2D893A30" w14:textId="77777777" w:rsidR="00982A08" w:rsidRPr="00631D44" w:rsidRDefault="00982A08" w:rsidP="008C5D59">
            <w:pPr>
              <w:pStyle w:val="Tabletext"/>
            </w:pPr>
            <w:r w:rsidRPr="00631D44">
              <w:t>Text string</w:t>
            </w:r>
          </w:p>
        </w:tc>
        <w:tc>
          <w:tcPr>
            <w:tcW w:w="1701" w:type="dxa"/>
          </w:tcPr>
          <w:p w14:paraId="048A1749" w14:textId="77777777" w:rsidR="00982A08" w:rsidRPr="00631D44" w:rsidRDefault="00982A08" w:rsidP="008C5D59">
            <w:pPr>
              <w:pStyle w:val="Tabletext"/>
              <w:keepNext/>
              <w:keepLines/>
              <w:tabs>
                <w:tab w:val="left" w:leader="dot" w:pos="7938"/>
                <w:tab w:val="center" w:pos="9526"/>
              </w:tabs>
              <w:ind w:left="567" w:hanging="567"/>
              <w:jc w:val="center"/>
            </w:pPr>
            <w:r w:rsidRPr="00631D44">
              <w:t>6</w:t>
            </w:r>
            <w:r>
              <w:t>-</w:t>
            </w:r>
            <w:del w:id="15" w:author="Author">
              <w:r w:rsidDel="007458A2">
                <w:delText>942</w:delText>
              </w:r>
            </w:del>
            <w:ins w:id="16" w:author="Author">
              <w:r>
                <w:t>936</w:t>
              </w:r>
            </w:ins>
            <w:r>
              <w:t>/</w:t>
            </w:r>
            <w:r w:rsidRPr="00631D44">
              <w:t>972</w:t>
            </w:r>
          </w:p>
        </w:tc>
        <w:tc>
          <w:tcPr>
            <w:tcW w:w="5670" w:type="dxa"/>
            <w:gridSpan w:val="2"/>
          </w:tcPr>
          <w:p w14:paraId="40AC08D0" w14:textId="77777777" w:rsidR="00982A08" w:rsidRPr="00631D44" w:rsidRDefault="00982A08" w:rsidP="008C5D59">
            <w:pPr>
              <w:pStyle w:val="Tabletext"/>
              <w:keepNext/>
            </w:pPr>
            <w:r w:rsidRPr="00631D44">
              <w:t>6-bit ASCII as defined in Table 47, Annex 8. When using this IFM, the number of slots used for transmission should be minimized taking into account Table 29.</w:t>
            </w:r>
          </w:p>
          <w:p w14:paraId="22DADD5E" w14:textId="77777777" w:rsidR="00982A08" w:rsidRPr="00631D44" w:rsidRDefault="00982A08" w:rsidP="008C5D59">
            <w:pPr>
              <w:pStyle w:val="Tabletext"/>
              <w:rPr>
                <w:lang w:val="en-US"/>
              </w:rPr>
            </w:pPr>
            <w:r w:rsidRPr="00631D44">
              <w:t xml:space="preserve">For Message 26 the maximum is </w:t>
            </w:r>
            <w:del w:id="17" w:author="Author">
              <w:r w:rsidRPr="00631D44" w:rsidDel="00EF5F07">
                <w:delText>942</w:delText>
              </w:r>
            </w:del>
            <w:ins w:id="18" w:author="Author">
              <w:r>
                <w:t>936</w:t>
              </w:r>
            </w:ins>
            <w:r w:rsidRPr="00631D44">
              <w:t xml:space="preserve"> for A</w:t>
            </w:r>
            <w:r w:rsidRPr="00631D44">
              <w:rPr>
                <w:lang w:val="en-US"/>
              </w:rPr>
              <w:t>d</w:t>
            </w:r>
            <w:r w:rsidRPr="00631D44">
              <w:t>dressed or 972 for Broadcast.</w:t>
            </w:r>
          </w:p>
        </w:tc>
      </w:tr>
      <w:tr w:rsidR="00982A08" w:rsidRPr="009416E7" w14:paraId="7B42463F" w14:textId="77777777" w:rsidTr="008C5D59">
        <w:trPr>
          <w:jc w:val="center"/>
        </w:trPr>
        <w:tc>
          <w:tcPr>
            <w:tcW w:w="2267" w:type="dxa"/>
          </w:tcPr>
          <w:p w14:paraId="48FA7925" w14:textId="77777777" w:rsidR="00982A08" w:rsidRPr="00631D44" w:rsidRDefault="00982A08" w:rsidP="008C5D59">
            <w:pPr>
              <w:pStyle w:val="Tabletext"/>
            </w:pPr>
            <w:del w:id="19" w:author="Author">
              <w:r w:rsidRPr="00631D44" w:rsidDel="002A2478">
                <w:delText>Spare</w:delText>
              </w:r>
            </w:del>
            <w:ins w:id="20" w:author="Author">
              <w:r>
                <w:t>Padding</w:t>
              </w:r>
            </w:ins>
            <w:r w:rsidRPr="00631D44">
              <w:t xml:space="preserve"> bits</w:t>
            </w:r>
          </w:p>
        </w:tc>
        <w:tc>
          <w:tcPr>
            <w:tcW w:w="1701" w:type="dxa"/>
          </w:tcPr>
          <w:p w14:paraId="4C064B38" w14:textId="77777777" w:rsidR="00982A08" w:rsidRPr="00631D44" w:rsidRDefault="00982A08" w:rsidP="008C5D59">
            <w:pPr>
              <w:pStyle w:val="Tabletext"/>
              <w:keepNext/>
              <w:keepLines/>
              <w:tabs>
                <w:tab w:val="left" w:leader="dot" w:pos="7938"/>
                <w:tab w:val="center" w:pos="9526"/>
              </w:tabs>
              <w:ind w:left="567" w:hanging="567"/>
              <w:jc w:val="center"/>
            </w:pPr>
            <w:r w:rsidRPr="00631D44">
              <w:t>Max 7</w:t>
            </w:r>
          </w:p>
        </w:tc>
        <w:tc>
          <w:tcPr>
            <w:tcW w:w="5670" w:type="dxa"/>
            <w:gridSpan w:val="2"/>
          </w:tcPr>
          <w:p w14:paraId="288087D3" w14:textId="77777777" w:rsidR="00982A08" w:rsidRPr="00631D44" w:rsidRDefault="00982A08" w:rsidP="008C5D59">
            <w:pPr>
              <w:pStyle w:val="Tabletext"/>
              <w:keepNext/>
            </w:pPr>
            <w:r w:rsidRPr="00631D44">
              <w:t>Not used for data and should be set to zero. The number of bits should be either 1, 3, 5 or 7 to maintain byte boundaries.</w:t>
            </w:r>
          </w:p>
          <w:p w14:paraId="65E77361" w14:textId="77777777" w:rsidR="00982A08" w:rsidRPr="00631D44" w:rsidRDefault="00982A08" w:rsidP="008C5D59">
            <w:pPr>
              <w:pStyle w:val="Tabletext"/>
              <w:rPr>
                <w:lang w:val="en-US"/>
              </w:rPr>
            </w:pPr>
            <w:r w:rsidRPr="00631D44">
              <w:t xml:space="preserve">NOTE 1 – When a 7-bit spare is needed to satisfy the 8-bit byte boundary rule, the 6-bit spare will be interpreted as a valid </w:t>
            </w:r>
            <w:r>
              <w:t>6</w:t>
            </w:r>
            <w:r>
              <w:noBreakHyphen/>
            </w:r>
            <w:r w:rsidRPr="00631D44">
              <w:t xml:space="preserve">bit character (all zeros is the </w:t>
            </w:r>
            <w:r w:rsidRPr="00D43998">
              <w:rPr>
                <w:lang w:val="en-US"/>
              </w:rPr>
              <w:t>“</w:t>
            </w:r>
            <w:r w:rsidRPr="00631D44">
              <w:t>@</w:t>
            </w:r>
            <w:r w:rsidRPr="00D43998">
              <w:rPr>
                <w:lang w:val="en-US"/>
              </w:rPr>
              <w:t>”</w:t>
            </w:r>
            <w:r w:rsidRPr="00631D44">
              <w:t xml:space="preserve"> character). This is the case when the number of characters is: 3, 7, 11, 15, 19, 23, 27, etc.</w:t>
            </w:r>
          </w:p>
        </w:tc>
      </w:tr>
      <w:tr w:rsidR="00982A08" w:rsidRPr="002A2478" w14:paraId="258FDB8D" w14:textId="77777777" w:rsidTr="008C5D59">
        <w:trPr>
          <w:jc w:val="center"/>
          <w:ins w:id="21" w:author="Author"/>
        </w:trPr>
        <w:tc>
          <w:tcPr>
            <w:tcW w:w="2267" w:type="dxa"/>
          </w:tcPr>
          <w:p w14:paraId="388DE250" w14:textId="77777777" w:rsidR="00982A08" w:rsidRPr="00631D44" w:rsidDel="002A2478" w:rsidRDefault="00982A08" w:rsidP="008C5D59">
            <w:pPr>
              <w:pStyle w:val="Tabletext"/>
              <w:rPr>
                <w:ins w:id="22" w:author="Author"/>
              </w:rPr>
            </w:pPr>
            <w:ins w:id="23" w:author="Author">
              <w:r>
                <w:t>Spare</w:t>
              </w:r>
            </w:ins>
          </w:p>
        </w:tc>
        <w:tc>
          <w:tcPr>
            <w:tcW w:w="1701" w:type="dxa"/>
          </w:tcPr>
          <w:p w14:paraId="362FE19E" w14:textId="77777777" w:rsidR="00982A08" w:rsidRPr="00631D44" w:rsidRDefault="00982A08" w:rsidP="008C5D59">
            <w:pPr>
              <w:pStyle w:val="Tabletext"/>
              <w:keepNext/>
              <w:keepLines/>
              <w:tabs>
                <w:tab w:val="left" w:leader="dot" w:pos="7938"/>
                <w:tab w:val="center" w:pos="9526"/>
              </w:tabs>
              <w:ind w:left="567" w:hanging="567"/>
              <w:jc w:val="center"/>
              <w:rPr>
                <w:ins w:id="24" w:author="Author"/>
              </w:rPr>
            </w:pPr>
            <w:ins w:id="25" w:author="Author">
              <w:r>
                <w:t>4</w:t>
              </w:r>
            </w:ins>
          </w:p>
        </w:tc>
        <w:tc>
          <w:tcPr>
            <w:tcW w:w="5670" w:type="dxa"/>
            <w:gridSpan w:val="2"/>
          </w:tcPr>
          <w:p w14:paraId="65EF39F8" w14:textId="77777777" w:rsidR="00982A08" w:rsidRPr="00631D44" w:rsidRDefault="00982A08" w:rsidP="008C5D59">
            <w:pPr>
              <w:pStyle w:val="Tabletext"/>
              <w:keepNext/>
              <w:rPr>
                <w:ins w:id="26" w:author="Author"/>
              </w:rPr>
            </w:pPr>
            <w:ins w:id="27" w:author="Author">
              <w:r>
                <w:t xml:space="preserve">Not used. Should be set to zero. Reserved for future use. </w:t>
              </w:r>
            </w:ins>
          </w:p>
        </w:tc>
      </w:tr>
      <w:tr w:rsidR="00982A08" w:rsidRPr="009416E7" w14:paraId="39386D1E" w14:textId="77777777" w:rsidTr="008C5D59">
        <w:trPr>
          <w:jc w:val="center"/>
        </w:trPr>
        <w:tc>
          <w:tcPr>
            <w:tcW w:w="2267" w:type="dxa"/>
          </w:tcPr>
          <w:p w14:paraId="1AE67EC0" w14:textId="77777777" w:rsidR="00982A08" w:rsidRPr="00631D44" w:rsidRDefault="00982A08" w:rsidP="008C5D59">
            <w:pPr>
              <w:pStyle w:val="Tabletext"/>
            </w:pPr>
            <w:r w:rsidRPr="00631D44">
              <w:t>Communication state selector</w:t>
            </w:r>
          </w:p>
        </w:tc>
        <w:tc>
          <w:tcPr>
            <w:tcW w:w="1701" w:type="dxa"/>
          </w:tcPr>
          <w:p w14:paraId="17994D04" w14:textId="77777777" w:rsidR="00982A08" w:rsidRPr="00631D44" w:rsidRDefault="00982A08" w:rsidP="008C5D59">
            <w:pPr>
              <w:pStyle w:val="Tabletext"/>
              <w:keepNext/>
              <w:keepLines/>
              <w:tabs>
                <w:tab w:val="left" w:leader="dot" w:pos="7938"/>
                <w:tab w:val="center" w:pos="9526"/>
              </w:tabs>
              <w:ind w:left="567" w:hanging="567"/>
              <w:jc w:val="center"/>
            </w:pPr>
            <w:r w:rsidRPr="00631D44">
              <w:t>1</w:t>
            </w:r>
          </w:p>
        </w:tc>
        <w:tc>
          <w:tcPr>
            <w:tcW w:w="5670" w:type="dxa"/>
            <w:gridSpan w:val="2"/>
          </w:tcPr>
          <w:p w14:paraId="6F2C4DF2" w14:textId="77777777" w:rsidR="00982A08" w:rsidRPr="00631D44" w:rsidRDefault="00982A08" w:rsidP="008C5D59">
            <w:pPr>
              <w:pStyle w:val="Tabletext"/>
              <w:keepNext/>
            </w:pPr>
            <w:r w:rsidRPr="00631D44">
              <w:t>0 = SOTDMA communication state follows</w:t>
            </w:r>
          </w:p>
          <w:p w14:paraId="11B71F4C" w14:textId="77777777" w:rsidR="00982A08" w:rsidRPr="00631D44" w:rsidRDefault="00982A08" w:rsidP="008C5D59">
            <w:pPr>
              <w:pStyle w:val="Tabletext"/>
              <w:rPr>
                <w:lang w:val="en-US"/>
              </w:rPr>
            </w:pPr>
            <w:r w:rsidRPr="00631D44">
              <w:t>1 = ITDMA communication state follows</w:t>
            </w:r>
          </w:p>
        </w:tc>
      </w:tr>
      <w:tr w:rsidR="00982A08" w:rsidRPr="009416E7" w14:paraId="74EA6488" w14:textId="77777777" w:rsidTr="008C5D59">
        <w:trPr>
          <w:jc w:val="center"/>
        </w:trPr>
        <w:tc>
          <w:tcPr>
            <w:tcW w:w="2267" w:type="dxa"/>
          </w:tcPr>
          <w:p w14:paraId="44BEEED1" w14:textId="77777777" w:rsidR="00982A08" w:rsidRPr="00631D44" w:rsidRDefault="00982A08" w:rsidP="008C5D59">
            <w:pPr>
              <w:pStyle w:val="Tabletext"/>
            </w:pPr>
            <w:r w:rsidRPr="00631D44">
              <w:t>Communication state</w:t>
            </w:r>
          </w:p>
        </w:tc>
        <w:tc>
          <w:tcPr>
            <w:tcW w:w="1701" w:type="dxa"/>
          </w:tcPr>
          <w:p w14:paraId="6BDC9660" w14:textId="77777777" w:rsidR="00982A08" w:rsidRPr="00631D44" w:rsidRDefault="00982A08" w:rsidP="008C5D59">
            <w:pPr>
              <w:pStyle w:val="Tabletext"/>
              <w:keepNext/>
              <w:keepLines/>
              <w:tabs>
                <w:tab w:val="left" w:leader="dot" w:pos="7938"/>
                <w:tab w:val="center" w:pos="9526"/>
              </w:tabs>
              <w:ind w:left="567" w:hanging="567"/>
              <w:jc w:val="center"/>
            </w:pPr>
            <w:r w:rsidRPr="00631D44">
              <w:t>19</w:t>
            </w:r>
          </w:p>
        </w:tc>
        <w:tc>
          <w:tcPr>
            <w:tcW w:w="5670" w:type="dxa"/>
            <w:gridSpan w:val="2"/>
          </w:tcPr>
          <w:p w14:paraId="0881C189" w14:textId="77777777" w:rsidR="00982A08" w:rsidRPr="00631D44" w:rsidRDefault="00982A08" w:rsidP="008C5D59">
            <w:pPr>
              <w:pStyle w:val="Tabletext"/>
              <w:keepNext/>
            </w:pPr>
            <w:r w:rsidRPr="00631D44">
              <w:t xml:space="preserve">SOTDMA communication state (see § 3.3.7.2.1, Annex 2), </w:t>
            </w:r>
            <w:r w:rsidRPr="00631D44">
              <w:rPr>
                <w:lang w:val="en-US"/>
              </w:rPr>
              <w:br/>
            </w:r>
            <w:r w:rsidRPr="00631D44">
              <w:t>if communication state selector flag is set to 0, or ITDMA communication state (§ 3.3.7.3.2, Annex 2), if communication state selector flag is set to 1</w:t>
            </w:r>
          </w:p>
        </w:tc>
      </w:tr>
      <w:tr w:rsidR="00982A08" w:rsidRPr="009416E7" w14:paraId="150B6865" w14:textId="77777777" w:rsidTr="008C5D59">
        <w:trPr>
          <w:jc w:val="center"/>
        </w:trPr>
        <w:tc>
          <w:tcPr>
            <w:tcW w:w="2267" w:type="dxa"/>
          </w:tcPr>
          <w:p w14:paraId="5F1FA559" w14:textId="77777777" w:rsidR="00982A08" w:rsidRPr="00316C01" w:rsidRDefault="00982A08" w:rsidP="008C5D59">
            <w:pPr>
              <w:pStyle w:val="Tabletext"/>
              <w:rPr>
                <w:lang w:val="en-US"/>
              </w:rPr>
            </w:pPr>
            <w:r w:rsidRPr="00316C01">
              <w:rPr>
                <w:lang w:val="en-US"/>
              </w:rPr>
              <w:t>Total number of application data bits</w:t>
            </w:r>
          </w:p>
        </w:tc>
        <w:tc>
          <w:tcPr>
            <w:tcW w:w="1701" w:type="dxa"/>
          </w:tcPr>
          <w:p w14:paraId="5C172F8E" w14:textId="77777777" w:rsidR="00982A08" w:rsidRPr="00631D44" w:rsidRDefault="00982A08" w:rsidP="008C5D59">
            <w:pPr>
              <w:pStyle w:val="Tabletext"/>
              <w:keepNext/>
              <w:keepLines/>
              <w:tabs>
                <w:tab w:val="left" w:leader="dot" w:pos="7938"/>
                <w:tab w:val="center" w:pos="9526"/>
              </w:tabs>
              <w:ind w:left="567" w:hanging="567"/>
              <w:jc w:val="center"/>
            </w:pPr>
            <w:r w:rsidRPr="00631D44">
              <w:t>128</w:t>
            </w:r>
            <w:r>
              <w:t>-</w:t>
            </w:r>
            <w:r w:rsidRPr="00631D44">
              <w:t>1</w:t>
            </w:r>
            <w:r>
              <w:t xml:space="preserve"> 064</w:t>
            </w:r>
            <w:r w:rsidRPr="00631D44">
              <w:t>/</w:t>
            </w:r>
          </w:p>
          <w:p w14:paraId="00884DD4" w14:textId="77777777" w:rsidR="00982A08" w:rsidRPr="00631D44" w:rsidRDefault="00982A08" w:rsidP="008C5D59">
            <w:pPr>
              <w:pStyle w:val="Tabletext"/>
              <w:jc w:val="center"/>
            </w:pPr>
            <w:r w:rsidRPr="00631D44">
              <w:t>96</w:t>
            </w:r>
            <w:r>
              <w:t>-</w:t>
            </w:r>
            <w:r w:rsidRPr="00631D44">
              <w:t>1</w:t>
            </w:r>
            <w:r>
              <w:t xml:space="preserve"> </w:t>
            </w:r>
            <w:r w:rsidRPr="00631D44">
              <w:t>064</w:t>
            </w:r>
          </w:p>
        </w:tc>
        <w:tc>
          <w:tcPr>
            <w:tcW w:w="5670" w:type="dxa"/>
            <w:gridSpan w:val="2"/>
          </w:tcPr>
          <w:p w14:paraId="081E7F6F" w14:textId="77777777" w:rsidR="00982A08" w:rsidRPr="00631D44" w:rsidRDefault="00982A08" w:rsidP="008C5D59">
            <w:pPr>
              <w:pStyle w:val="Tabletext"/>
              <w:keepNext/>
              <w:rPr>
                <w:lang w:val="en-US"/>
              </w:rPr>
            </w:pPr>
            <w:r w:rsidRPr="00631D44">
              <w:t>128</w:t>
            </w:r>
            <w:r>
              <w:t>-</w:t>
            </w:r>
            <w:r w:rsidRPr="00631D44">
              <w:t>1</w:t>
            </w:r>
            <w:r w:rsidRPr="00631D44">
              <w:rPr>
                <w:lang w:val="en-US"/>
              </w:rPr>
              <w:t> </w:t>
            </w:r>
            <w:r w:rsidRPr="00631D44">
              <w:t>064 bits for Addressed, or 96-1064 bits for Broadcast.</w:t>
            </w:r>
          </w:p>
        </w:tc>
      </w:tr>
    </w:tbl>
    <w:p w14:paraId="71B0A9F7" w14:textId="77777777" w:rsidR="00982A08" w:rsidRPr="00C95B31" w:rsidRDefault="00982A08" w:rsidP="00982A08">
      <w:pPr>
        <w:jc w:val="both"/>
        <w:rPr>
          <w:rFonts w:ascii="Arial" w:hAnsi="Arial" w:cs="Arial"/>
          <w:sz w:val="20"/>
          <w:lang w:val="en-US"/>
        </w:rPr>
      </w:pPr>
    </w:p>
    <w:p w14:paraId="217564ED" w14:textId="77777777" w:rsidR="00982A08" w:rsidRPr="00C95B31" w:rsidRDefault="00982A08" w:rsidP="00982A08">
      <w:pPr>
        <w:pStyle w:val="ListParagraph"/>
        <w:numPr>
          <w:ilvl w:val="0"/>
          <w:numId w:val="19"/>
        </w:numPr>
        <w:spacing w:after="160" w:line="259" w:lineRule="auto"/>
        <w:jc w:val="both"/>
        <w:rPr>
          <w:rFonts w:ascii="Arial" w:hAnsi="Arial" w:cs="Arial"/>
          <w:sz w:val="20"/>
          <w:szCs w:val="20"/>
          <w:lang w:val="en-US"/>
        </w:rPr>
      </w:pPr>
      <w:r w:rsidRPr="00C95B31">
        <w:rPr>
          <w:rFonts w:ascii="Arial" w:hAnsi="Arial" w:cs="Arial"/>
          <w:sz w:val="20"/>
          <w:szCs w:val="20"/>
          <w:lang w:val="en-US"/>
        </w:rPr>
        <w:t>amend Annex 8 Table 82 as follows:</w:t>
      </w:r>
    </w:p>
    <w:p w14:paraId="2FADA174" w14:textId="77777777" w:rsidR="00982A08" w:rsidRPr="00F75D24" w:rsidRDefault="00982A08" w:rsidP="00982A08">
      <w:pPr>
        <w:pStyle w:val="TableNo"/>
      </w:pPr>
      <w:r w:rsidRPr="00F75D24">
        <w:t>TABLE 82</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68"/>
        <w:gridCol w:w="1162"/>
        <w:gridCol w:w="2589"/>
        <w:gridCol w:w="2690"/>
        <w:gridCol w:w="6"/>
      </w:tblGrid>
      <w:tr w:rsidR="00982A08" w:rsidRPr="00F75D24" w14:paraId="73810E74" w14:textId="77777777" w:rsidTr="008C5D59">
        <w:trPr>
          <w:gridAfter w:val="1"/>
          <w:wAfter w:w="6" w:type="dxa"/>
          <w:cantSplit/>
          <w:jc w:val="center"/>
        </w:trPr>
        <w:tc>
          <w:tcPr>
            <w:tcW w:w="1624" w:type="dxa"/>
            <w:shd w:val="clear" w:color="auto" w:fill="FFFFFF"/>
            <w:noWrap/>
            <w:vAlign w:val="center"/>
          </w:tcPr>
          <w:p w14:paraId="3317B250" w14:textId="77777777" w:rsidR="00982A08" w:rsidRPr="00F75D24" w:rsidRDefault="00982A08" w:rsidP="008C5D59">
            <w:pPr>
              <w:pStyle w:val="Tablehead"/>
            </w:pPr>
            <w:r w:rsidRPr="00F75D24">
              <w:t>Parameter</w:t>
            </w:r>
          </w:p>
        </w:tc>
        <w:tc>
          <w:tcPr>
            <w:tcW w:w="1568" w:type="dxa"/>
            <w:shd w:val="clear" w:color="auto" w:fill="FFFFFF"/>
            <w:noWrap/>
            <w:vAlign w:val="center"/>
          </w:tcPr>
          <w:p w14:paraId="2F20725E" w14:textId="77777777" w:rsidR="00982A08" w:rsidRPr="00F75D24" w:rsidRDefault="00982A08" w:rsidP="008C5D59">
            <w:pPr>
              <w:pStyle w:val="Tablehead"/>
            </w:pPr>
            <w:r w:rsidRPr="00F75D24">
              <w:t>Number of bits</w:t>
            </w:r>
          </w:p>
        </w:tc>
        <w:tc>
          <w:tcPr>
            <w:tcW w:w="6441" w:type="dxa"/>
            <w:gridSpan w:val="3"/>
            <w:shd w:val="clear" w:color="auto" w:fill="FFFFFF"/>
            <w:noWrap/>
            <w:vAlign w:val="center"/>
          </w:tcPr>
          <w:p w14:paraId="0AD048AF" w14:textId="77777777" w:rsidR="00982A08" w:rsidRPr="00F75D24" w:rsidRDefault="00982A08" w:rsidP="008C5D59">
            <w:pPr>
              <w:pStyle w:val="Tablehead"/>
            </w:pPr>
            <w:r w:rsidRPr="00F75D24">
              <w:t>Description</w:t>
            </w:r>
          </w:p>
        </w:tc>
      </w:tr>
      <w:tr w:rsidR="00982A08" w:rsidRPr="00F75D24" w14:paraId="5191849F" w14:textId="77777777" w:rsidTr="008C5D59">
        <w:trPr>
          <w:gridAfter w:val="1"/>
          <w:wAfter w:w="6" w:type="dxa"/>
          <w:cantSplit/>
          <w:jc w:val="center"/>
        </w:trPr>
        <w:tc>
          <w:tcPr>
            <w:tcW w:w="1624" w:type="dxa"/>
            <w:noWrap/>
          </w:tcPr>
          <w:p w14:paraId="391470C7" w14:textId="77777777" w:rsidR="00982A08" w:rsidRPr="00F75D24" w:rsidRDefault="00982A08" w:rsidP="008C5D59">
            <w:pPr>
              <w:pStyle w:val="Tabletext"/>
            </w:pPr>
            <w:r w:rsidRPr="00F75D24">
              <w:t>Message ID</w:t>
            </w:r>
          </w:p>
        </w:tc>
        <w:tc>
          <w:tcPr>
            <w:tcW w:w="1568" w:type="dxa"/>
            <w:noWrap/>
          </w:tcPr>
          <w:p w14:paraId="603746DA" w14:textId="77777777" w:rsidR="00982A08" w:rsidRPr="00F75D24" w:rsidRDefault="00982A08" w:rsidP="008C5D59">
            <w:pPr>
              <w:pStyle w:val="Tabletext"/>
              <w:keepLines/>
              <w:tabs>
                <w:tab w:val="left" w:leader="dot" w:pos="7938"/>
                <w:tab w:val="center" w:pos="9526"/>
              </w:tabs>
              <w:ind w:left="567" w:hanging="567"/>
              <w:jc w:val="center"/>
            </w:pPr>
            <w:r w:rsidRPr="00F75D24">
              <w:t>6</w:t>
            </w:r>
          </w:p>
        </w:tc>
        <w:tc>
          <w:tcPr>
            <w:tcW w:w="6441" w:type="dxa"/>
            <w:gridSpan w:val="3"/>
            <w:noWrap/>
          </w:tcPr>
          <w:p w14:paraId="43A5FAC1" w14:textId="77777777" w:rsidR="00982A08" w:rsidRPr="00F75D24" w:rsidRDefault="00982A08" w:rsidP="008C5D59">
            <w:pPr>
              <w:pStyle w:val="Tabletext"/>
              <w:keepLines/>
              <w:tabs>
                <w:tab w:val="left" w:leader="dot" w:pos="7938"/>
                <w:tab w:val="center" w:pos="9526"/>
              </w:tabs>
              <w:ind w:left="567" w:hanging="567"/>
            </w:pPr>
            <w:r w:rsidRPr="00F75D24">
              <w:t>Identifier for Message 26; always 26</w:t>
            </w:r>
          </w:p>
        </w:tc>
      </w:tr>
      <w:tr w:rsidR="00982A08" w:rsidRPr="00F75D24" w14:paraId="76BB7BB2" w14:textId="77777777" w:rsidTr="008C5D59">
        <w:trPr>
          <w:gridAfter w:val="1"/>
          <w:wAfter w:w="6" w:type="dxa"/>
          <w:cantSplit/>
          <w:trHeight w:val="562"/>
          <w:jc w:val="center"/>
        </w:trPr>
        <w:tc>
          <w:tcPr>
            <w:tcW w:w="1624" w:type="dxa"/>
            <w:noWrap/>
          </w:tcPr>
          <w:p w14:paraId="56999EAD" w14:textId="77777777" w:rsidR="00982A08" w:rsidRPr="00F75D24" w:rsidRDefault="00982A08" w:rsidP="008C5D59">
            <w:pPr>
              <w:pStyle w:val="Tabletext"/>
            </w:pPr>
            <w:r w:rsidRPr="00F75D24">
              <w:lastRenderedPageBreak/>
              <w:t>Repeat indicator</w:t>
            </w:r>
          </w:p>
        </w:tc>
        <w:tc>
          <w:tcPr>
            <w:tcW w:w="1568" w:type="dxa"/>
            <w:noWrap/>
          </w:tcPr>
          <w:p w14:paraId="5E6947A9" w14:textId="77777777" w:rsidR="00982A08" w:rsidRPr="00F75D24" w:rsidRDefault="00982A08" w:rsidP="008C5D59">
            <w:pPr>
              <w:pStyle w:val="Tabletext"/>
              <w:keepLines/>
              <w:tabs>
                <w:tab w:val="left" w:leader="dot" w:pos="7938"/>
                <w:tab w:val="center" w:pos="9526"/>
              </w:tabs>
              <w:ind w:left="567" w:hanging="567"/>
              <w:jc w:val="center"/>
            </w:pPr>
            <w:r w:rsidRPr="00F75D24">
              <w:t>2</w:t>
            </w:r>
          </w:p>
        </w:tc>
        <w:tc>
          <w:tcPr>
            <w:tcW w:w="6441" w:type="dxa"/>
            <w:gridSpan w:val="3"/>
            <w:noWrap/>
          </w:tcPr>
          <w:p w14:paraId="07EEFF0E" w14:textId="77777777" w:rsidR="00982A08" w:rsidRPr="00F75D24" w:rsidRDefault="00982A08" w:rsidP="008C5D59">
            <w:pPr>
              <w:pStyle w:val="Tabletext"/>
            </w:pPr>
            <w:r w:rsidRPr="00F75D24">
              <w:rPr>
                <w:lang w:val="en-US"/>
              </w:rPr>
              <w:t xml:space="preserve">Used by the repeater to indicate how many times a message has been repeated. </w:t>
            </w:r>
            <w:r w:rsidRPr="00F75D24">
              <w:t>Refer to § 4.6.1, Annex 2; 0-3; default = 0; 3 = do not repeat any more</w:t>
            </w:r>
          </w:p>
        </w:tc>
      </w:tr>
      <w:tr w:rsidR="00982A08" w:rsidRPr="009416E7" w14:paraId="65059D09" w14:textId="77777777" w:rsidTr="008C5D59">
        <w:trPr>
          <w:gridAfter w:val="1"/>
          <w:wAfter w:w="6" w:type="dxa"/>
          <w:cantSplit/>
          <w:jc w:val="center"/>
        </w:trPr>
        <w:tc>
          <w:tcPr>
            <w:tcW w:w="1624" w:type="dxa"/>
            <w:noWrap/>
          </w:tcPr>
          <w:p w14:paraId="11856409" w14:textId="77777777" w:rsidR="00982A08" w:rsidRPr="00F75D24" w:rsidRDefault="00982A08" w:rsidP="008C5D59">
            <w:pPr>
              <w:pStyle w:val="Tabletext"/>
            </w:pPr>
            <w:r w:rsidRPr="00F75D24">
              <w:t>Source ID</w:t>
            </w:r>
          </w:p>
        </w:tc>
        <w:tc>
          <w:tcPr>
            <w:tcW w:w="1568" w:type="dxa"/>
            <w:noWrap/>
          </w:tcPr>
          <w:p w14:paraId="455B7739" w14:textId="77777777" w:rsidR="00982A08" w:rsidRPr="00F75D24" w:rsidRDefault="00982A08" w:rsidP="008C5D59">
            <w:pPr>
              <w:pStyle w:val="Tabletext"/>
              <w:keepLines/>
              <w:tabs>
                <w:tab w:val="left" w:leader="dot" w:pos="7938"/>
                <w:tab w:val="center" w:pos="9526"/>
              </w:tabs>
              <w:ind w:left="567" w:hanging="567"/>
              <w:jc w:val="center"/>
            </w:pPr>
            <w:r w:rsidRPr="00F75D24">
              <w:t>30</w:t>
            </w:r>
          </w:p>
        </w:tc>
        <w:tc>
          <w:tcPr>
            <w:tcW w:w="6441" w:type="dxa"/>
            <w:gridSpan w:val="3"/>
            <w:noWrap/>
          </w:tcPr>
          <w:p w14:paraId="60F9AA42" w14:textId="77777777" w:rsidR="00982A08" w:rsidRPr="00F75D24" w:rsidRDefault="00982A08" w:rsidP="008C5D59">
            <w:pPr>
              <w:pStyle w:val="Tabletext"/>
              <w:rPr>
                <w:lang w:val="en-US"/>
              </w:rPr>
            </w:pPr>
            <w:r w:rsidRPr="00F75D24">
              <w:rPr>
                <w:lang w:val="en-US"/>
              </w:rPr>
              <w:t>MMSI number of source station</w:t>
            </w:r>
          </w:p>
        </w:tc>
      </w:tr>
      <w:tr w:rsidR="00982A08" w:rsidRPr="009416E7" w14:paraId="63E6D93C" w14:textId="77777777" w:rsidTr="008C5D59">
        <w:trPr>
          <w:gridAfter w:val="1"/>
          <w:wAfter w:w="6" w:type="dxa"/>
          <w:cantSplit/>
          <w:jc w:val="center"/>
        </w:trPr>
        <w:tc>
          <w:tcPr>
            <w:tcW w:w="1624" w:type="dxa"/>
            <w:noWrap/>
          </w:tcPr>
          <w:p w14:paraId="2366542A" w14:textId="77777777" w:rsidR="00982A08" w:rsidRPr="00F75D24" w:rsidRDefault="00982A08" w:rsidP="008C5D59">
            <w:pPr>
              <w:pStyle w:val="Tabletext"/>
            </w:pPr>
            <w:r w:rsidRPr="00F75D24">
              <w:t>Destination indicator</w:t>
            </w:r>
          </w:p>
        </w:tc>
        <w:tc>
          <w:tcPr>
            <w:tcW w:w="1568" w:type="dxa"/>
            <w:noWrap/>
          </w:tcPr>
          <w:p w14:paraId="27B78655" w14:textId="77777777" w:rsidR="00982A08" w:rsidRPr="00F75D24" w:rsidRDefault="00982A08" w:rsidP="008C5D59">
            <w:pPr>
              <w:pStyle w:val="Tabletext"/>
              <w:keepLines/>
              <w:tabs>
                <w:tab w:val="left" w:leader="dot" w:pos="7938"/>
                <w:tab w:val="center" w:pos="9526"/>
              </w:tabs>
              <w:ind w:left="567" w:hanging="567"/>
              <w:jc w:val="center"/>
            </w:pPr>
            <w:r w:rsidRPr="00F75D24">
              <w:t>1</w:t>
            </w:r>
          </w:p>
        </w:tc>
        <w:tc>
          <w:tcPr>
            <w:tcW w:w="6441" w:type="dxa"/>
            <w:gridSpan w:val="3"/>
            <w:noWrap/>
          </w:tcPr>
          <w:p w14:paraId="46A931C3" w14:textId="77777777" w:rsidR="00982A08" w:rsidRPr="00F75D24" w:rsidRDefault="00982A08" w:rsidP="008C5D59">
            <w:pPr>
              <w:pStyle w:val="Tabletext"/>
              <w:rPr>
                <w:lang w:val="en-US"/>
              </w:rPr>
            </w:pPr>
            <w:r w:rsidRPr="00F75D24">
              <w:rPr>
                <w:lang w:val="en-US"/>
              </w:rPr>
              <w:t>0 = Broadcast (no Destination ID field used)</w:t>
            </w:r>
            <w:r w:rsidRPr="00F75D24">
              <w:rPr>
                <w:lang w:val="en-US"/>
              </w:rPr>
              <w:br/>
              <w:t>1 = Addressed (Destination ID uses 30 data bits for MMSI)</w:t>
            </w:r>
          </w:p>
        </w:tc>
      </w:tr>
      <w:tr w:rsidR="00982A08" w:rsidRPr="009416E7" w14:paraId="7687942A" w14:textId="77777777" w:rsidTr="008C5D59">
        <w:trPr>
          <w:gridAfter w:val="1"/>
          <w:wAfter w:w="6" w:type="dxa"/>
          <w:cantSplit/>
          <w:jc w:val="center"/>
        </w:trPr>
        <w:tc>
          <w:tcPr>
            <w:tcW w:w="1624" w:type="dxa"/>
            <w:noWrap/>
          </w:tcPr>
          <w:p w14:paraId="2A28B302" w14:textId="77777777" w:rsidR="00982A08" w:rsidRPr="00F75D24" w:rsidRDefault="00982A08" w:rsidP="008C5D59">
            <w:pPr>
              <w:pStyle w:val="Tabletext"/>
            </w:pPr>
            <w:r w:rsidRPr="00F75D24">
              <w:t>Binary data flag</w:t>
            </w:r>
          </w:p>
        </w:tc>
        <w:tc>
          <w:tcPr>
            <w:tcW w:w="1568" w:type="dxa"/>
            <w:noWrap/>
          </w:tcPr>
          <w:p w14:paraId="76680FE4" w14:textId="77777777" w:rsidR="00982A08" w:rsidRPr="00F75D24" w:rsidRDefault="00982A08" w:rsidP="008C5D59">
            <w:pPr>
              <w:pStyle w:val="Tabletext"/>
              <w:keepLines/>
              <w:tabs>
                <w:tab w:val="left" w:leader="dot" w:pos="7938"/>
                <w:tab w:val="center" w:pos="9526"/>
              </w:tabs>
              <w:ind w:left="567" w:hanging="567"/>
              <w:jc w:val="center"/>
            </w:pPr>
            <w:r w:rsidRPr="00F75D24">
              <w:t>1</w:t>
            </w:r>
          </w:p>
        </w:tc>
        <w:tc>
          <w:tcPr>
            <w:tcW w:w="6441" w:type="dxa"/>
            <w:gridSpan w:val="3"/>
            <w:noWrap/>
          </w:tcPr>
          <w:p w14:paraId="11369890" w14:textId="77777777" w:rsidR="00982A08" w:rsidRPr="00F75D24" w:rsidRDefault="00982A08" w:rsidP="008C5D59">
            <w:pPr>
              <w:pStyle w:val="Tabletext"/>
              <w:rPr>
                <w:lang w:val="en-US"/>
              </w:rPr>
            </w:pPr>
            <w:r w:rsidRPr="00F75D24">
              <w:rPr>
                <w:lang w:val="en-US"/>
              </w:rPr>
              <w:t>0 = unstructured binary data (no Application Identifier bits used)</w:t>
            </w:r>
            <w:r w:rsidRPr="00F75D24">
              <w:rPr>
                <w:lang w:val="en-US"/>
              </w:rPr>
              <w:br/>
              <w:t xml:space="preserve">1 = binary data coded as defined by using the </w:t>
            </w:r>
            <w:r w:rsidRPr="00F75D24">
              <w:rPr>
                <w:lang w:val="en-US"/>
              </w:rPr>
              <w:br/>
            </w:r>
            <w:r w:rsidRPr="00F75D24">
              <w:rPr>
                <w:lang w:val="en-US"/>
              </w:rPr>
              <w:tab/>
              <w:t>16-bit Application identifier</w:t>
            </w:r>
          </w:p>
        </w:tc>
      </w:tr>
      <w:tr w:rsidR="00982A08" w:rsidRPr="009416E7" w14:paraId="333151F9" w14:textId="77777777" w:rsidTr="008C5D59">
        <w:trPr>
          <w:gridAfter w:val="1"/>
          <w:wAfter w:w="6" w:type="dxa"/>
          <w:cantSplit/>
          <w:trHeight w:val="1077"/>
          <w:jc w:val="center"/>
        </w:trPr>
        <w:tc>
          <w:tcPr>
            <w:tcW w:w="1624" w:type="dxa"/>
            <w:noWrap/>
          </w:tcPr>
          <w:p w14:paraId="4A4C16E1" w14:textId="77777777" w:rsidR="00982A08" w:rsidRPr="00F75D24" w:rsidRDefault="00982A08" w:rsidP="008C5D59">
            <w:pPr>
              <w:pStyle w:val="Tabletext"/>
            </w:pPr>
            <w:r w:rsidRPr="00F75D24">
              <w:t>Destination ID</w:t>
            </w:r>
          </w:p>
        </w:tc>
        <w:tc>
          <w:tcPr>
            <w:tcW w:w="1568" w:type="dxa"/>
            <w:noWrap/>
          </w:tcPr>
          <w:p w14:paraId="641686E2" w14:textId="77777777" w:rsidR="00982A08" w:rsidRPr="00F75D24" w:rsidRDefault="00982A08" w:rsidP="008C5D59">
            <w:pPr>
              <w:pStyle w:val="Tabletext"/>
              <w:keepLines/>
              <w:tabs>
                <w:tab w:val="left" w:leader="dot" w:pos="7938"/>
                <w:tab w:val="center" w:pos="9526"/>
              </w:tabs>
              <w:ind w:left="567" w:hanging="567"/>
              <w:jc w:val="center"/>
            </w:pPr>
            <w:r w:rsidRPr="00F75D24">
              <w:t>0/30</w:t>
            </w:r>
          </w:p>
        </w:tc>
        <w:tc>
          <w:tcPr>
            <w:tcW w:w="3751" w:type="dxa"/>
            <w:gridSpan w:val="2"/>
            <w:noWrap/>
          </w:tcPr>
          <w:p w14:paraId="4F418170" w14:textId="77777777" w:rsidR="00982A08" w:rsidRPr="00F75D24" w:rsidRDefault="00982A08" w:rsidP="008C5D59">
            <w:pPr>
              <w:pStyle w:val="Tabletext"/>
            </w:pPr>
            <w:r w:rsidRPr="00F75D24">
              <w:t>Destination ID (if used)</w:t>
            </w:r>
          </w:p>
        </w:tc>
        <w:tc>
          <w:tcPr>
            <w:tcW w:w="2690" w:type="dxa"/>
            <w:vMerge w:val="restart"/>
          </w:tcPr>
          <w:p w14:paraId="1F0F90C3" w14:textId="77777777" w:rsidR="00982A08" w:rsidRPr="00F75D24" w:rsidRDefault="00982A08" w:rsidP="008C5D59">
            <w:pPr>
              <w:pStyle w:val="Tabletext"/>
              <w:rPr>
                <w:lang w:val="en-US"/>
              </w:rPr>
            </w:pPr>
            <w:r w:rsidRPr="00F75D24">
              <w:t>If Destination indicator = 0 (Broadcast); no data bits are needed for the Destination ID</w:t>
            </w:r>
            <w:r w:rsidRPr="00F75D24">
              <w:rPr>
                <w:lang w:eastAsia="ja-JP"/>
              </w:rPr>
              <w:t>.</w:t>
            </w:r>
            <w:r w:rsidRPr="00F75D24">
              <w:t xml:space="preserve"> </w:t>
            </w:r>
            <w:r w:rsidRPr="00F75D24">
              <w:br/>
              <w:t>If Destination indicator = 1; 30 bits are used for the Destination ID and 2 spare bits for byte alignment</w:t>
            </w:r>
            <w:r w:rsidRPr="00F75D24">
              <w:rPr>
                <w:lang w:eastAsia="ja-JP"/>
              </w:rPr>
              <w:t>.</w:t>
            </w:r>
          </w:p>
        </w:tc>
      </w:tr>
      <w:tr w:rsidR="00982A08" w:rsidRPr="009416E7" w14:paraId="35BEAFD3" w14:textId="77777777" w:rsidTr="008C5D59">
        <w:trPr>
          <w:gridAfter w:val="1"/>
          <w:wAfter w:w="6" w:type="dxa"/>
          <w:cantSplit/>
          <w:trHeight w:val="414"/>
          <w:jc w:val="center"/>
        </w:trPr>
        <w:tc>
          <w:tcPr>
            <w:tcW w:w="1624" w:type="dxa"/>
            <w:tcBorders>
              <w:bottom w:val="single" w:sz="6" w:space="0" w:color="000000"/>
            </w:tcBorders>
            <w:noWrap/>
          </w:tcPr>
          <w:p w14:paraId="06227BBA" w14:textId="77777777" w:rsidR="00982A08" w:rsidRPr="00F75D24" w:rsidRDefault="00982A08" w:rsidP="008C5D59">
            <w:pPr>
              <w:pStyle w:val="Tabletext"/>
            </w:pPr>
            <w:r w:rsidRPr="00F75D24">
              <w:t>Spare bits</w:t>
            </w:r>
          </w:p>
        </w:tc>
        <w:tc>
          <w:tcPr>
            <w:tcW w:w="1568" w:type="dxa"/>
            <w:noWrap/>
          </w:tcPr>
          <w:p w14:paraId="73F13FDF" w14:textId="77777777" w:rsidR="00982A08" w:rsidRPr="00F75D24" w:rsidRDefault="00982A08" w:rsidP="008C5D59">
            <w:pPr>
              <w:pStyle w:val="Tabletext"/>
              <w:jc w:val="center"/>
            </w:pPr>
            <w:r w:rsidRPr="00F75D24">
              <w:t>0/2</w:t>
            </w:r>
          </w:p>
        </w:tc>
        <w:tc>
          <w:tcPr>
            <w:tcW w:w="3751" w:type="dxa"/>
            <w:gridSpan w:val="2"/>
            <w:noWrap/>
          </w:tcPr>
          <w:p w14:paraId="092C3BC9" w14:textId="77777777" w:rsidR="00982A08" w:rsidRPr="00F75D24" w:rsidRDefault="00982A08" w:rsidP="008C5D59">
            <w:pPr>
              <w:pStyle w:val="Tabletext"/>
              <w:rPr>
                <w:lang w:val="en-US"/>
              </w:rPr>
            </w:pPr>
            <w:r w:rsidRPr="00F75D24">
              <w:t>Spare (if Destination ID used)</w:t>
            </w:r>
          </w:p>
        </w:tc>
        <w:tc>
          <w:tcPr>
            <w:tcW w:w="2690" w:type="dxa"/>
            <w:vMerge/>
          </w:tcPr>
          <w:p w14:paraId="00FE458C" w14:textId="77777777" w:rsidR="00982A08" w:rsidRPr="00F75D24" w:rsidRDefault="00982A08" w:rsidP="008C5D59">
            <w:pPr>
              <w:pStyle w:val="Tabletext"/>
              <w:rPr>
                <w:lang w:val="en-US"/>
              </w:rPr>
            </w:pPr>
          </w:p>
        </w:tc>
      </w:tr>
      <w:tr w:rsidR="00982A08" w:rsidRPr="009416E7" w14:paraId="4A42FF25" w14:textId="77777777" w:rsidTr="008C5D59">
        <w:trPr>
          <w:cantSplit/>
          <w:trHeight w:val="195"/>
          <w:jc w:val="center"/>
        </w:trPr>
        <w:tc>
          <w:tcPr>
            <w:tcW w:w="1624" w:type="dxa"/>
            <w:tcBorders>
              <w:bottom w:val="nil"/>
            </w:tcBorders>
            <w:noWrap/>
          </w:tcPr>
          <w:p w14:paraId="6F6C12AF" w14:textId="77777777" w:rsidR="00982A08" w:rsidRPr="00F75D24" w:rsidRDefault="00982A08" w:rsidP="008C5D59">
            <w:pPr>
              <w:pStyle w:val="Tabletext"/>
            </w:pPr>
            <w:r w:rsidRPr="00F75D24">
              <w:t>Binary data</w:t>
            </w:r>
          </w:p>
        </w:tc>
        <w:tc>
          <w:tcPr>
            <w:tcW w:w="1568" w:type="dxa"/>
            <w:noWrap/>
          </w:tcPr>
          <w:p w14:paraId="2015B17F" w14:textId="77777777" w:rsidR="00982A08" w:rsidRPr="00F75D24" w:rsidRDefault="00982A08" w:rsidP="008C5D59">
            <w:pPr>
              <w:pStyle w:val="Tabletext"/>
              <w:jc w:val="center"/>
            </w:pPr>
            <w:r w:rsidRPr="00F75D24">
              <w:t>Broadcast Maximum 104</w:t>
            </w:r>
          </w:p>
        </w:tc>
        <w:tc>
          <w:tcPr>
            <w:tcW w:w="1162" w:type="dxa"/>
            <w:noWrap/>
          </w:tcPr>
          <w:p w14:paraId="7B471A98" w14:textId="77777777" w:rsidR="00982A08" w:rsidRPr="00607449" w:rsidRDefault="00982A08" w:rsidP="008C5D59">
            <w:pPr>
              <w:pStyle w:val="Tabletext"/>
              <w:keepLines/>
              <w:tabs>
                <w:tab w:val="clear" w:pos="284"/>
                <w:tab w:val="clear" w:pos="567"/>
                <w:tab w:val="left" w:leader="dot" w:pos="7938"/>
                <w:tab w:val="center" w:pos="9526"/>
              </w:tabs>
              <w:rPr>
                <w:lang w:val="en-US"/>
              </w:rPr>
            </w:pPr>
            <w:r w:rsidRPr="00607449">
              <w:rPr>
                <w:lang w:val="en-US"/>
              </w:rPr>
              <w:t xml:space="preserve">Application identifier </w:t>
            </w:r>
            <w:r w:rsidRPr="00607449">
              <w:rPr>
                <w:lang w:val="en-US"/>
              </w:rPr>
              <w:br/>
              <w:t>(if used)</w:t>
            </w:r>
          </w:p>
        </w:tc>
        <w:tc>
          <w:tcPr>
            <w:tcW w:w="2589" w:type="dxa"/>
            <w:noWrap/>
          </w:tcPr>
          <w:p w14:paraId="71D421AB" w14:textId="77777777" w:rsidR="00982A08" w:rsidRPr="00607449" w:rsidRDefault="00982A08" w:rsidP="008C5D59">
            <w:pPr>
              <w:pStyle w:val="Tabletext"/>
              <w:keepLines/>
              <w:tabs>
                <w:tab w:val="left" w:leader="dot" w:pos="7938"/>
                <w:tab w:val="center" w:pos="9526"/>
              </w:tabs>
              <w:ind w:left="567" w:hanging="567"/>
              <w:rPr>
                <w:lang w:val="en-US"/>
              </w:rPr>
            </w:pPr>
            <w:r w:rsidRPr="00607449">
              <w:rPr>
                <w:lang w:val="en-US"/>
              </w:rPr>
              <w:t>16 bits</w:t>
            </w:r>
          </w:p>
        </w:tc>
        <w:tc>
          <w:tcPr>
            <w:tcW w:w="2696" w:type="dxa"/>
            <w:gridSpan w:val="2"/>
            <w:noWrap/>
          </w:tcPr>
          <w:p w14:paraId="721C7F0D" w14:textId="77777777" w:rsidR="00982A08" w:rsidRPr="00F75D24" w:rsidRDefault="00982A08" w:rsidP="008C5D59">
            <w:pPr>
              <w:pStyle w:val="Tabletext"/>
              <w:keepLines/>
              <w:tabs>
                <w:tab w:val="left" w:leader="dot" w:pos="7938"/>
                <w:tab w:val="center" w:pos="9526"/>
              </w:tabs>
              <w:rPr>
                <w:lang w:val="en-US"/>
              </w:rPr>
            </w:pPr>
            <w:r w:rsidRPr="00F75D24">
              <w:rPr>
                <w:lang w:val="en-US"/>
              </w:rPr>
              <w:t>Should be as described in § 2.1, Annex 5</w:t>
            </w:r>
          </w:p>
        </w:tc>
      </w:tr>
      <w:tr w:rsidR="00982A08" w:rsidRPr="00F75D24" w14:paraId="4E13D057" w14:textId="77777777" w:rsidTr="008C5D59">
        <w:trPr>
          <w:cantSplit/>
          <w:trHeight w:val="195"/>
          <w:jc w:val="center"/>
        </w:trPr>
        <w:tc>
          <w:tcPr>
            <w:tcW w:w="1624" w:type="dxa"/>
            <w:tcBorders>
              <w:top w:val="nil"/>
            </w:tcBorders>
            <w:noWrap/>
          </w:tcPr>
          <w:p w14:paraId="07431E2A" w14:textId="77777777" w:rsidR="00982A08" w:rsidRPr="00F75D24" w:rsidRDefault="00982A08" w:rsidP="008C5D59">
            <w:pPr>
              <w:pStyle w:val="Tabletext"/>
              <w:rPr>
                <w:lang w:val="en-US"/>
              </w:rPr>
            </w:pPr>
          </w:p>
        </w:tc>
        <w:tc>
          <w:tcPr>
            <w:tcW w:w="1568" w:type="dxa"/>
            <w:noWrap/>
          </w:tcPr>
          <w:p w14:paraId="34E8DE11" w14:textId="77777777" w:rsidR="00982A08" w:rsidRPr="00607449" w:rsidRDefault="00982A08" w:rsidP="008C5D59">
            <w:pPr>
              <w:pStyle w:val="Tabletext"/>
              <w:jc w:val="center"/>
              <w:rPr>
                <w:lang w:val="en-US"/>
              </w:rPr>
            </w:pPr>
            <w:r w:rsidRPr="00607449">
              <w:rPr>
                <w:lang w:val="en-US"/>
              </w:rPr>
              <w:t xml:space="preserve">Addressed Maximum </w:t>
            </w:r>
            <w:r w:rsidRPr="00F75D24">
              <w:t>72</w:t>
            </w:r>
          </w:p>
        </w:tc>
        <w:tc>
          <w:tcPr>
            <w:tcW w:w="1162" w:type="dxa"/>
            <w:noWrap/>
          </w:tcPr>
          <w:p w14:paraId="649BFD7A" w14:textId="77777777" w:rsidR="00982A08" w:rsidRPr="00607449" w:rsidRDefault="00982A08" w:rsidP="008C5D59">
            <w:pPr>
              <w:pStyle w:val="Tabletext"/>
              <w:keepLines/>
              <w:tabs>
                <w:tab w:val="clear" w:pos="284"/>
                <w:tab w:val="clear" w:pos="567"/>
                <w:tab w:val="left" w:leader="dot" w:pos="7938"/>
                <w:tab w:val="center" w:pos="9526"/>
              </w:tabs>
              <w:rPr>
                <w:lang w:val="en-US"/>
              </w:rPr>
            </w:pPr>
            <w:r w:rsidRPr="00607449">
              <w:rPr>
                <w:lang w:val="en-US"/>
              </w:rPr>
              <w:t>Application binary data</w:t>
            </w:r>
          </w:p>
        </w:tc>
        <w:tc>
          <w:tcPr>
            <w:tcW w:w="2589" w:type="dxa"/>
            <w:noWrap/>
          </w:tcPr>
          <w:p w14:paraId="4F582037" w14:textId="77777777" w:rsidR="00982A08" w:rsidRPr="00F75D24" w:rsidRDefault="00982A08" w:rsidP="008C5D59">
            <w:pPr>
              <w:pStyle w:val="Tabletext"/>
              <w:rPr>
                <w:lang w:val="en-US"/>
              </w:rPr>
            </w:pPr>
            <w:r w:rsidRPr="00F75D24">
              <w:rPr>
                <w:lang w:val="en-US"/>
              </w:rPr>
              <w:t xml:space="preserve">Broadcast Maximum </w:t>
            </w:r>
            <w:r w:rsidRPr="00F75D24">
              <w:t>88</w:t>
            </w:r>
            <w:r w:rsidRPr="00F75D24">
              <w:rPr>
                <w:b/>
                <w:lang w:val="en-US"/>
              </w:rPr>
              <w:t xml:space="preserve"> </w:t>
            </w:r>
            <w:r w:rsidRPr="00F75D24">
              <w:rPr>
                <w:lang w:val="en-US"/>
              </w:rPr>
              <w:t>bits</w:t>
            </w:r>
            <w:r w:rsidRPr="00F75D24">
              <w:rPr>
                <w:lang w:val="en-US"/>
              </w:rPr>
              <w:br/>
              <w:t xml:space="preserve">Addressed Maximum </w:t>
            </w:r>
            <w:r w:rsidRPr="00F75D24">
              <w:t>56</w:t>
            </w:r>
            <w:r w:rsidRPr="00F75D24">
              <w:rPr>
                <w:lang w:val="en-US"/>
              </w:rPr>
              <w:t xml:space="preserve"> bits</w:t>
            </w:r>
          </w:p>
        </w:tc>
        <w:tc>
          <w:tcPr>
            <w:tcW w:w="2696" w:type="dxa"/>
            <w:gridSpan w:val="2"/>
            <w:noWrap/>
          </w:tcPr>
          <w:p w14:paraId="02D8B13B" w14:textId="77777777" w:rsidR="00982A08" w:rsidRPr="00F75D24" w:rsidRDefault="00982A08" w:rsidP="008C5D59">
            <w:pPr>
              <w:pStyle w:val="Tabletext"/>
              <w:keepLines/>
              <w:tabs>
                <w:tab w:val="left" w:leader="dot" w:pos="7938"/>
                <w:tab w:val="center" w:pos="9526"/>
              </w:tabs>
            </w:pPr>
            <w:r w:rsidRPr="00F75D24">
              <w:t>Application specific data</w:t>
            </w:r>
            <w:ins w:id="28" w:author="Author">
              <w:r w:rsidRPr="0085433D">
                <w:rPr>
                  <w:vertAlign w:val="superscript"/>
                </w:rPr>
                <w:t>(1)</w:t>
              </w:r>
            </w:ins>
          </w:p>
        </w:tc>
      </w:tr>
      <w:tr w:rsidR="00982A08" w:rsidRPr="009416E7" w14:paraId="4502573C" w14:textId="77777777" w:rsidTr="008C5D59">
        <w:trPr>
          <w:cantSplit/>
          <w:trHeight w:val="195"/>
          <w:jc w:val="center"/>
        </w:trPr>
        <w:tc>
          <w:tcPr>
            <w:tcW w:w="1624" w:type="dxa"/>
            <w:noWrap/>
          </w:tcPr>
          <w:p w14:paraId="692C8461" w14:textId="77777777" w:rsidR="00982A08" w:rsidRPr="00F75D24" w:rsidRDefault="00982A08" w:rsidP="008C5D59">
            <w:pPr>
              <w:pStyle w:val="Tabletext"/>
              <w:rPr>
                <w:lang w:val="en-US"/>
              </w:rPr>
            </w:pPr>
            <w:r w:rsidRPr="00F75D24">
              <w:rPr>
                <w:lang w:val="en-US"/>
              </w:rPr>
              <w:t>Binary data added by 2nd slot</w:t>
            </w:r>
          </w:p>
        </w:tc>
        <w:tc>
          <w:tcPr>
            <w:tcW w:w="1568" w:type="dxa"/>
            <w:noWrap/>
          </w:tcPr>
          <w:p w14:paraId="6BDF67DC" w14:textId="77777777" w:rsidR="00982A08" w:rsidRPr="00F75D24" w:rsidRDefault="00982A08" w:rsidP="008C5D59">
            <w:pPr>
              <w:pStyle w:val="Tabletext"/>
              <w:jc w:val="center"/>
            </w:pPr>
            <w:r w:rsidRPr="00F75D24">
              <w:t>224</w:t>
            </w:r>
          </w:p>
        </w:tc>
        <w:tc>
          <w:tcPr>
            <w:tcW w:w="6447" w:type="dxa"/>
            <w:gridSpan w:val="4"/>
            <w:noWrap/>
          </w:tcPr>
          <w:p w14:paraId="74A04EF7" w14:textId="77777777" w:rsidR="00982A08" w:rsidRPr="00F75D24" w:rsidRDefault="00982A08" w:rsidP="008C5D59">
            <w:pPr>
              <w:pStyle w:val="Tabletext"/>
              <w:rPr>
                <w:lang w:val="en-US"/>
              </w:rPr>
            </w:pPr>
            <w:r w:rsidRPr="00F75D24">
              <w:rPr>
                <w:lang w:val="en-US"/>
              </w:rPr>
              <w:t>Allows for 32 bits of bit-stuffing</w:t>
            </w:r>
            <w:ins w:id="29" w:author="Author">
              <w:r w:rsidRPr="0085433D">
                <w:rPr>
                  <w:vertAlign w:val="superscript"/>
                </w:rPr>
                <w:t>(1)</w:t>
              </w:r>
            </w:ins>
          </w:p>
        </w:tc>
      </w:tr>
      <w:tr w:rsidR="00982A08" w:rsidRPr="009416E7" w14:paraId="1B7CEABE" w14:textId="77777777" w:rsidTr="008C5D59">
        <w:trPr>
          <w:cantSplit/>
          <w:trHeight w:val="195"/>
          <w:jc w:val="center"/>
        </w:trPr>
        <w:tc>
          <w:tcPr>
            <w:tcW w:w="1624" w:type="dxa"/>
            <w:noWrap/>
          </w:tcPr>
          <w:p w14:paraId="05D97C3B" w14:textId="77777777" w:rsidR="00982A08" w:rsidRPr="00F75D24" w:rsidRDefault="00982A08" w:rsidP="008C5D59">
            <w:pPr>
              <w:pStyle w:val="Tabletext"/>
              <w:rPr>
                <w:lang w:val="en-US"/>
              </w:rPr>
            </w:pPr>
            <w:r w:rsidRPr="00F75D24">
              <w:rPr>
                <w:lang w:val="en-US"/>
              </w:rPr>
              <w:t>Binary data added by 3rd slot</w:t>
            </w:r>
          </w:p>
        </w:tc>
        <w:tc>
          <w:tcPr>
            <w:tcW w:w="1568" w:type="dxa"/>
            <w:noWrap/>
          </w:tcPr>
          <w:p w14:paraId="037F9856" w14:textId="77777777" w:rsidR="00982A08" w:rsidRPr="00F75D24" w:rsidRDefault="00982A08" w:rsidP="008C5D59">
            <w:pPr>
              <w:pStyle w:val="Tabletext"/>
              <w:jc w:val="center"/>
            </w:pPr>
            <w:r w:rsidRPr="00F75D24">
              <w:t>224</w:t>
            </w:r>
          </w:p>
        </w:tc>
        <w:tc>
          <w:tcPr>
            <w:tcW w:w="6447" w:type="dxa"/>
            <w:gridSpan w:val="4"/>
            <w:noWrap/>
          </w:tcPr>
          <w:p w14:paraId="5103D7DC" w14:textId="77777777" w:rsidR="00982A08" w:rsidRPr="00F75D24" w:rsidRDefault="00982A08" w:rsidP="008C5D59">
            <w:pPr>
              <w:pStyle w:val="Tabletext"/>
              <w:rPr>
                <w:lang w:val="en-US"/>
              </w:rPr>
            </w:pPr>
            <w:r w:rsidRPr="00F75D24">
              <w:rPr>
                <w:lang w:val="en-US"/>
              </w:rPr>
              <w:t>Allows for 32 bits of bit-stuffing</w:t>
            </w:r>
            <w:ins w:id="30" w:author="Author">
              <w:r w:rsidRPr="0085433D">
                <w:rPr>
                  <w:vertAlign w:val="superscript"/>
                </w:rPr>
                <w:t>(1)</w:t>
              </w:r>
            </w:ins>
          </w:p>
        </w:tc>
      </w:tr>
      <w:tr w:rsidR="00982A08" w:rsidRPr="009416E7" w14:paraId="637D5802" w14:textId="77777777" w:rsidTr="008C5D59">
        <w:trPr>
          <w:cantSplit/>
          <w:trHeight w:val="195"/>
          <w:jc w:val="center"/>
        </w:trPr>
        <w:tc>
          <w:tcPr>
            <w:tcW w:w="1624" w:type="dxa"/>
            <w:noWrap/>
          </w:tcPr>
          <w:p w14:paraId="22462A01" w14:textId="77777777" w:rsidR="00982A08" w:rsidRPr="00F75D24" w:rsidRDefault="00982A08" w:rsidP="008C5D59">
            <w:pPr>
              <w:pStyle w:val="Tabletext"/>
              <w:rPr>
                <w:lang w:val="en-US"/>
              </w:rPr>
            </w:pPr>
            <w:r w:rsidRPr="00F75D24">
              <w:rPr>
                <w:lang w:val="en-US"/>
              </w:rPr>
              <w:t>Binary data added by 4th slot</w:t>
            </w:r>
          </w:p>
        </w:tc>
        <w:tc>
          <w:tcPr>
            <w:tcW w:w="1568" w:type="dxa"/>
            <w:noWrap/>
          </w:tcPr>
          <w:p w14:paraId="78C63DEE" w14:textId="77777777" w:rsidR="00982A08" w:rsidRPr="00F75D24" w:rsidRDefault="00982A08" w:rsidP="008C5D59">
            <w:pPr>
              <w:pStyle w:val="Tabletext"/>
              <w:jc w:val="center"/>
            </w:pPr>
            <w:r w:rsidRPr="00F75D24">
              <w:t>224</w:t>
            </w:r>
          </w:p>
        </w:tc>
        <w:tc>
          <w:tcPr>
            <w:tcW w:w="6447" w:type="dxa"/>
            <w:gridSpan w:val="4"/>
            <w:noWrap/>
          </w:tcPr>
          <w:p w14:paraId="6842BDEF" w14:textId="77777777" w:rsidR="00982A08" w:rsidRPr="00F75D24" w:rsidRDefault="00982A08" w:rsidP="008C5D59">
            <w:pPr>
              <w:pStyle w:val="Tabletext"/>
              <w:rPr>
                <w:lang w:val="en-US"/>
              </w:rPr>
            </w:pPr>
            <w:r w:rsidRPr="00F75D24">
              <w:rPr>
                <w:lang w:val="en-US"/>
              </w:rPr>
              <w:t>Allows for 32 bits of bit-stuffing</w:t>
            </w:r>
            <w:ins w:id="31" w:author="Author">
              <w:r w:rsidRPr="0085433D">
                <w:rPr>
                  <w:vertAlign w:val="superscript"/>
                </w:rPr>
                <w:t>(1)</w:t>
              </w:r>
            </w:ins>
          </w:p>
        </w:tc>
      </w:tr>
      <w:tr w:rsidR="00982A08" w:rsidRPr="009416E7" w14:paraId="00FFCDE5" w14:textId="77777777" w:rsidTr="008C5D59">
        <w:trPr>
          <w:cantSplit/>
          <w:trHeight w:val="195"/>
          <w:jc w:val="center"/>
        </w:trPr>
        <w:tc>
          <w:tcPr>
            <w:tcW w:w="1624" w:type="dxa"/>
            <w:noWrap/>
            <w:vAlign w:val="center"/>
          </w:tcPr>
          <w:p w14:paraId="5AA62AED" w14:textId="77777777" w:rsidR="00982A08" w:rsidRPr="00F75D24" w:rsidRDefault="00982A08" w:rsidP="008C5D59">
            <w:pPr>
              <w:pStyle w:val="Tabletext"/>
              <w:rPr>
                <w:lang w:val="en-US"/>
              </w:rPr>
            </w:pPr>
            <w:r w:rsidRPr="00F75D24">
              <w:rPr>
                <w:lang w:val="en-US"/>
              </w:rPr>
              <w:t>Binary data added by 5th slot</w:t>
            </w:r>
          </w:p>
        </w:tc>
        <w:tc>
          <w:tcPr>
            <w:tcW w:w="1568" w:type="dxa"/>
            <w:noWrap/>
          </w:tcPr>
          <w:p w14:paraId="33C9BD03" w14:textId="77777777" w:rsidR="00982A08" w:rsidRPr="00F75D24" w:rsidRDefault="00982A08" w:rsidP="008C5D59">
            <w:pPr>
              <w:pStyle w:val="Tabletext"/>
              <w:jc w:val="center"/>
            </w:pPr>
            <w:r w:rsidRPr="00F75D24">
              <w:t>224</w:t>
            </w:r>
          </w:p>
        </w:tc>
        <w:tc>
          <w:tcPr>
            <w:tcW w:w="6447" w:type="dxa"/>
            <w:gridSpan w:val="4"/>
            <w:noWrap/>
          </w:tcPr>
          <w:p w14:paraId="5D64D9AE" w14:textId="77777777" w:rsidR="00982A08" w:rsidRPr="00F75D24" w:rsidRDefault="00982A08" w:rsidP="008C5D59">
            <w:pPr>
              <w:pStyle w:val="Tabletext"/>
              <w:rPr>
                <w:lang w:val="en-US"/>
              </w:rPr>
            </w:pPr>
            <w:r w:rsidRPr="00F75D24">
              <w:rPr>
                <w:lang w:val="en-US"/>
              </w:rPr>
              <w:t>Allows for 32 bits of bit-stuffing</w:t>
            </w:r>
            <w:ins w:id="32" w:author="Author">
              <w:r w:rsidRPr="0085433D">
                <w:rPr>
                  <w:vertAlign w:val="superscript"/>
                </w:rPr>
                <w:t>(1)</w:t>
              </w:r>
            </w:ins>
          </w:p>
        </w:tc>
      </w:tr>
      <w:tr w:rsidR="00982A08" w:rsidRPr="00F75D24" w14:paraId="71576E90" w14:textId="77777777" w:rsidTr="008C5D59">
        <w:trPr>
          <w:cantSplit/>
          <w:trHeight w:val="195"/>
          <w:jc w:val="center"/>
        </w:trPr>
        <w:tc>
          <w:tcPr>
            <w:tcW w:w="1624" w:type="dxa"/>
            <w:noWrap/>
            <w:vAlign w:val="center"/>
          </w:tcPr>
          <w:p w14:paraId="708A69F5" w14:textId="77777777" w:rsidR="00982A08" w:rsidRPr="00F75D24" w:rsidRDefault="00982A08" w:rsidP="008C5D59">
            <w:pPr>
              <w:pStyle w:val="Tabletext"/>
            </w:pPr>
            <w:r w:rsidRPr="00F75D24">
              <w:t>Spare</w:t>
            </w:r>
          </w:p>
        </w:tc>
        <w:tc>
          <w:tcPr>
            <w:tcW w:w="1568" w:type="dxa"/>
            <w:noWrap/>
          </w:tcPr>
          <w:p w14:paraId="090FDCCF" w14:textId="77777777" w:rsidR="00982A08" w:rsidRPr="00F75D24" w:rsidRDefault="00982A08" w:rsidP="008C5D59">
            <w:pPr>
              <w:pStyle w:val="Tabletext"/>
              <w:jc w:val="center"/>
            </w:pPr>
            <w:r w:rsidRPr="00F75D24">
              <w:t>4</w:t>
            </w:r>
          </w:p>
        </w:tc>
        <w:tc>
          <w:tcPr>
            <w:tcW w:w="6447" w:type="dxa"/>
            <w:gridSpan w:val="4"/>
            <w:noWrap/>
          </w:tcPr>
          <w:p w14:paraId="4096B981" w14:textId="77777777" w:rsidR="00982A08" w:rsidRPr="00F75D24" w:rsidRDefault="00982A08" w:rsidP="008C5D59">
            <w:pPr>
              <w:pStyle w:val="Tabletext"/>
            </w:pPr>
            <w:del w:id="33" w:author="Author">
              <w:r w:rsidRPr="00F75D24" w:rsidDel="0085433D">
                <w:delText>Needed for byte alignment</w:delText>
              </w:r>
            </w:del>
            <w:ins w:id="34" w:author="Author">
              <w:r>
                <w:t>Not used. Should be set to zero. Reserved for future use.</w:t>
              </w:r>
            </w:ins>
          </w:p>
        </w:tc>
      </w:tr>
      <w:tr w:rsidR="00982A08" w:rsidRPr="009416E7" w14:paraId="31AA870C" w14:textId="77777777" w:rsidTr="008C5D59">
        <w:trPr>
          <w:cantSplit/>
          <w:trHeight w:val="195"/>
          <w:jc w:val="center"/>
        </w:trPr>
        <w:tc>
          <w:tcPr>
            <w:tcW w:w="1624" w:type="dxa"/>
            <w:noWrap/>
            <w:vAlign w:val="center"/>
          </w:tcPr>
          <w:p w14:paraId="42398F4F" w14:textId="77777777" w:rsidR="00982A08" w:rsidRPr="00F75D24" w:rsidRDefault="00982A08" w:rsidP="008C5D59">
            <w:pPr>
              <w:pStyle w:val="Tabletext"/>
            </w:pPr>
            <w:r w:rsidRPr="00F75D24">
              <w:t>Communication state selector flag</w:t>
            </w:r>
          </w:p>
        </w:tc>
        <w:tc>
          <w:tcPr>
            <w:tcW w:w="1568" w:type="dxa"/>
            <w:noWrap/>
          </w:tcPr>
          <w:p w14:paraId="353BB36D" w14:textId="77777777" w:rsidR="00982A08" w:rsidRPr="00F75D24" w:rsidRDefault="00982A08" w:rsidP="008C5D59">
            <w:pPr>
              <w:pStyle w:val="Tabletext"/>
              <w:jc w:val="center"/>
            </w:pPr>
            <w:r w:rsidRPr="00F75D24">
              <w:t>1</w:t>
            </w:r>
          </w:p>
        </w:tc>
        <w:tc>
          <w:tcPr>
            <w:tcW w:w="6447" w:type="dxa"/>
            <w:gridSpan w:val="4"/>
            <w:noWrap/>
          </w:tcPr>
          <w:p w14:paraId="4E5F1B63" w14:textId="77777777" w:rsidR="00982A08" w:rsidRPr="00F75D24" w:rsidRDefault="00982A08" w:rsidP="008C5D59">
            <w:pPr>
              <w:pStyle w:val="Tabletext"/>
              <w:rPr>
                <w:lang w:val="en-US"/>
              </w:rPr>
            </w:pPr>
            <w:r w:rsidRPr="00F75D24">
              <w:rPr>
                <w:lang w:val="en-US"/>
              </w:rPr>
              <w:t>0 = SOTDMA communication state follows</w:t>
            </w:r>
            <w:r w:rsidRPr="00F75D24">
              <w:rPr>
                <w:lang w:val="en-US"/>
              </w:rPr>
              <w:br/>
              <w:t>1 = ITDMA communication state follows</w:t>
            </w:r>
          </w:p>
        </w:tc>
      </w:tr>
      <w:tr w:rsidR="00982A08" w:rsidRPr="009416E7" w14:paraId="2F6A2157" w14:textId="77777777" w:rsidTr="008C5D59">
        <w:trPr>
          <w:cantSplit/>
          <w:trHeight w:val="195"/>
          <w:jc w:val="center"/>
        </w:trPr>
        <w:tc>
          <w:tcPr>
            <w:tcW w:w="1624" w:type="dxa"/>
            <w:noWrap/>
            <w:vAlign w:val="center"/>
          </w:tcPr>
          <w:p w14:paraId="760BA847" w14:textId="77777777" w:rsidR="00982A08" w:rsidRPr="00F75D24" w:rsidRDefault="00982A08" w:rsidP="008C5D59">
            <w:pPr>
              <w:pStyle w:val="Tabletext"/>
            </w:pPr>
            <w:r w:rsidRPr="00F75D24">
              <w:t>Communication state</w:t>
            </w:r>
          </w:p>
        </w:tc>
        <w:tc>
          <w:tcPr>
            <w:tcW w:w="1568" w:type="dxa"/>
            <w:noWrap/>
          </w:tcPr>
          <w:p w14:paraId="3843B297" w14:textId="77777777" w:rsidR="00982A08" w:rsidRPr="00F75D24" w:rsidRDefault="00982A08" w:rsidP="008C5D59">
            <w:pPr>
              <w:pStyle w:val="Tabletext"/>
              <w:jc w:val="center"/>
            </w:pPr>
            <w:r w:rsidRPr="00F75D24">
              <w:t>19</w:t>
            </w:r>
          </w:p>
        </w:tc>
        <w:tc>
          <w:tcPr>
            <w:tcW w:w="6447" w:type="dxa"/>
            <w:gridSpan w:val="4"/>
            <w:noWrap/>
            <w:vAlign w:val="center"/>
          </w:tcPr>
          <w:p w14:paraId="18271C01" w14:textId="77777777" w:rsidR="00982A08" w:rsidRPr="00F75D24" w:rsidRDefault="00982A08" w:rsidP="008C5D59">
            <w:pPr>
              <w:pStyle w:val="Tabletext"/>
              <w:rPr>
                <w:lang w:val="en-US"/>
              </w:rPr>
            </w:pPr>
            <w:r w:rsidRPr="00F75D24">
              <w:rPr>
                <w:lang w:val="en-US"/>
              </w:rPr>
              <w:t>SOTDMA communication state (see § 3.3.7.2.1, Annex 2), if communication state selector flag is set to 0, or ITDMA communication state (§ 3.3.7.3.2, Annex 2), if communication state selector flag is set to 1</w:t>
            </w:r>
          </w:p>
        </w:tc>
      </w:tr>
      <w:tr w:rsidR="00982A08" w:rsidRPr="00910270" w14:paraId="4D3154B9" w14:textId="77777777" w:rsidTr="008C5D59">
        <w:trPr>
          <w:cantSplit/>
          <w:trHeight w:val="195"/>
          <w:jc w:val="center"/>
        </w:trPr>
        <w:tc>
          <w:tcPr>
            <w:tcW w:w="1624" w:type="dxa"/>
            <w:noWrap/>
          </w:tcPr>
          <w:p w14:paraId="158DCB51" w14:textId="77777777" w:rsidR="00982A08" w:rsidRPr="00F75D24" w:rsidRDefault="00982A08" w:rsidP="008C5D59">
            <w:pPr>
              <w:pStyle w:val="Tabletext"/>
            </w:pPr>
            <w:r w:rsidRPr="00F75D24">
              <w:t>Maximum number of bits</w:t>
            </w:r>
          </w:p>
        </w:tc>
        <w:tc>
          <w:tcPr>
            <w:tcW w:w="1568" w:type="dxa"/>
            <w:noWrap/>
          </w:tcPr>
          <w:p w14:paraId="7BBDAB8D" w14:textId="77777777" w:rsidR="00982A08" w:rsidRPr="00F75D24" w:rsidRDefault="00982A08" w:rsidP="008C5D59">
            <w:pPr>
              <w:pStyle w:val="Tabletext"/>
              <w:ind w:left="-57" w:right="-57"/>
              <w:jc w:val="center"/>
            </w:pPr>
            <w:r w:rsidRPr="00F75D24">
              <w:t>Maximum 1 064</w:t>
            </w:r>
          </w:p>
        </w:tc>
        <w:tc>
          <w:tcPr>
            <w:tcW w:w="6447" w:type="dxa"/>
            <w:gridSpan w:val="4"/>
            <w:noWrap/>
            <w:vAlign w:val="bottom"/>
          </w:tcPr>
          <w:p w14:paraId="366B4B37" w14:textId="77777777" w:rsidR="00982A08" w:rsidRPr="00910270" w:rsidRDefault="00982A08" w:rsidP="008C5D59">
            <w:pPr>
              <w:pStyle w:val="Tabletext"/>
              <w:rPr>
                <w:lang w:val="en-US"/>
              </w:rPr>
            </w:pPr>
            <w:r w:rsidRPr="00F75D24">
              <w:rPr>
                <w:lang w:val="en-US"/>
              </w:rPr>
              <w:t xml:space="preserve">Occupies up to 3 slots, or up to 5 slots when able to use FATDMA reservations. For Class B </w:t>
            </w:r>
            <w:r w:rsidRPr="00D43998">
              <w:rPr>
                <w:lang w:val="en-US"/>
              </w:rPr>
              <w:t>“</w:t>
            </w:r>
            <w:r w:rsidRPr="00F75D24">
              <w:rPr>
                <w:lang w:val="en-US"/>
              </w:rPr>
              <w:t>SO</w:t>
            </w:r>
            <w:r w:rsidRPr="00D43998">
              <w:rPr>
                <w:lang w:val="en-US"/>
              </w:rPr>
              <w:t>”</w:t>
            </w:r>
            <w:r w:rsidRPr="00F75D24">
              <w:rPr>
                <w:lang w:val="en-US"/>
              </w:rPr>
              <w:t xml:space="preserve"> mobile AIS stations the length of the message should not exceed 3 slots. </w:t>
            </w:r>
            <w:r w:rsidRPr="00910270">
              <w:rPr>
                <w:lang w:val="en-US"/>
              </w:rPr>
              <w:t xml:space="preserve">Class B </w:t>
            </w:r>
            <w:r w:rsidRPr="00D43998">
              <w:rPr>
                <w:lang w:val="en-US"/>
              </w:rPr>
              <w:t>“</w:t>
            </w:r>
            <w:r w:rsidRPr="00910270">
              <w:rPr>
                <w:lang w:val="en-US"/>
              </w:rPr>
              <w:t>CS</w:t>
            </w:r>
            <w:r w:rsidRPr="00D43998">
              <w:rPr>
                <w:lang w:val="en-US"/>
              </w:rPr>
              <w:t>”</w:t>
            </w:r>
            <w:r w:rsidRPr="00910270">
              <w:rPr>
                <w:lang w:val="en-US"/>
              </w:rPr>
              <w:t xml:space="preserve"> mobile AIS stations should not transmit</w:t>
            </w:r>
          </w:p>
        </w:tc>
      </w:tr>
    </w:tbl>
    <w:p w14:paraId="788C0B94" w14:textId="77777777" w:rsidR="00982A08" w:rsidRDefault="00982A08" w:rsidP="00982A08">
      <w:pPr>
        <w:jc w:val="both"/>
        <w:rPr>
          <w:ins w:id="35" w:author="Author"/>
          <w:lang w:val="en-US"/>
        </w:rPr>
      </w:pPr>
      <w:ins w:id="36" w:author="Author">
        <w:r>
          <w:rPr>
            <w:lang w:val="en-US"/>
          </w:rPr>
          <w:t xml:space="preserve"> </w:t>
        </w:r>
        <w:r w:rsidRPr="0085433D">
          <w:rPr>
            <w:vertAlign w:val="superscript"/>
            <w:lang w:val="en-US"/>
          </w:rPr>
          <w:t>(1)</w:t>
        </w:r>
        <w:r>
          <w:rPr>
            <w:lang w:val="en-US"/>
          </w:rPr>
          <w:t xml:space="preserve"> Binary data should always end to the byte boundary.</w:t>
        </w:r>
      </w:ins>
    </w:p>
    <w:p w14:paraId="2FA52CD2" w14:textId="77777777" w:rsidR="00982A08" w:rsidRDefault="00982A08" w:rsidP="00982A08">
      <w:pPr>
        <w:jc w:val="both"/>
        <w:rPr>
          <w:lang w:val="en-US"/>
        </w:rPr>
      </w:pPr>
      <w:r>
        <w:rPr>
          <w:lang w:val="en-US"/>
        </w:rPr>
        <w:t xml:space="preserve"> </w:t>
      </w:r>
    </w:p>
    <w:p w14:paraId="6EB53819" w14:textId="77777777" w:rsidR="00982A08" w:rsidRPr="00F62A4F" w:rsidRDefault="00982A08" w:rsidP="00982A08">
      <w:pPr>
        <w:pStyle w:val="Heading2"/>
      </w:pPr>
      <w:r>
        <w:t>Definition of garbled slot</w:t>
      </w:r>
    </w:p>
    <w:p w14:paraId="3935FFAF" w14:textId="77777777" w:rsidR="00982A08" w:rsidRDefault="00982A08" w:rsidP="00982A08">
      <w:pPr>
        <w:pStyle w:val="Heading3"/>
      </w:pPr>
      <w:r>
        <w:t>Background and rationale</w:t>
      </w:r>
    </w:p>
    <w:p w14:paraId="679EA5ED" w14:textId="77777777" w:rsidR="00982A08" w:rsidRPr="00C95B31" w:rsidRDefault="00982A08" w:rsidP="00982A08">
      <w:pPr>
        <w:rPr>
          <w:rFonts w:ascii="Arial" w:hAnsi="Arial" w:cs="Arial"/>
          <w:sz w:val="20"/>
          <w:lang w:eastAsia="zh-CN"/>
        </w:rPr>
      </w:pPr>
      <w:r w:rsidRPr="00C95B31">
        <w:rPr>
          <w:rFonts w:ascii="Arial" w:hAnsi="Arial" w:cs="Arial"/>
          <w:sz w:val="20"/>
          <w:lang w:eastAsia="zh-CN"/>
        </w:rPr>
        <w:t xml:space="preserve">The AIS Repeater standard (IEC 62320-3) uses the concept of garbled slots. The definition of garbled slots is missing in ITU-R M.1371 and should be incorporated there.  </w:t>
      </w:r>
    </w:p>
    <w:p w14:paraId="44B10828" w14:textId="77777777" w:rsidR="00982A08" w:rsidRPr="00921BAF" w:rsidRDefault="00982A08" w:rsidP="00982A08">
      <w:pPr>
        <w:pStyle w:val="Heading3"/>
      </w:pPr>
      <w:r>
        <w:lastRenderedPageBreak/>
        <w:t>Proposal</w:t>
      </w:r>
    </w:p>
    <w:p w14:paraId="5692AF10" w14:textId="77777777" w:rsidR="00982A08" w:rsidRPr="00C95B31" w:rsidRDefault="00982A08" w:rsidP="00982A08">
      <w:pPr>
        <w:jc w:val="both"/>
        <w:rPr>
          <w:rFonts w:ascii="Arial" w:hAnsi="Arial" w:cs="Arial"/>
          <w:sz w:val="20"/>
          <w:lang w:val="en-US"/>
        </w:rPr>
      </w:pPr>
      <w:r w:rsidRPr="00C95B31">
        <w:rPr>
          <w:rFonts w:ascii="Arial" w:hAnsi="Arial" w:cs="Arial"/>
          <w:sz w:val="20"/>
          <w:lang w:val="en-US"/>
        </w:rPr>
        <w:t>Meet</w:t>
      </w:r>
      <w:r>
        <w:rPr>
          <w:rFonts w:ascii="Arial" w:hAnsi="Arial" w:cs="Arial"/>
          <w:sz w:val="20"/>
          <w:lang w:val="en-US"/>
        </w:rPr>
        <w:t>ing suggests a</w:t>
      </w:r>
      <w:r w:rsidRPr="00C95B31">
        <w:rPr>
          <w:rFonts w:ascii="Arial" w:hAnsi="Arial" w:cs="Arial"/>
          <w:sz w:val="20"/>
          <w:lang w:val="en-US"/>
        </w:rPr>
        <w:t>mend</w:t>
      </w:r>
      <w:r>
        <w:rPr>
          <w:rFonts w:ascii="Arial" w:hAnsi="Arial" w:cs="Arial"/>
          <w:sz w:val="20"/>
          <w:lang w:val="en-US"/>
        </w:rPr>
        <w:t>ing</w:t>
      </w:r>
      <w:r w:rsidRPr="00C95B31">
        <w:rPr>
          <w:rFonts w:ascii="Arial" w:hAnsi="Arial" w:cs="Arial"/>
          <w:sz w:val="20"/>
          <w:lang w:val="en-US"/>
        </w:rPr>
        <w:t xml:space="preserve"> Annex 2 Clause 3.1.6 as follows</w:t>
      </w:r>
      <w:r>
        <w:rPr>
          <w:rFonts w:ascii="Arial" w:hAnsi="Arial" w:cs="Arial"/>
          <w:sz w:val="20"/>
          <w:lang w:val="en-US"/>
        </w:rPr>
        <w:t>:</w:t>
      </w:r>
    </w:p>
    <w:p w14:paraId="5452CC0F" w14:textId="77777777" w:rsidR="00982A08" w:rsidRPr="00C95B31" w:rsidRDefault="00982A08" w:rsidP="00982A08">
      <w:pPr>
        <w:rPr>
          <w:rFonts w:ascii="Arial" w:hAnsi="Arial" w:cs="Arial"/>
          <w:sz w:val="20"/>
          <w:lang w:val="en-US"/>
        </w:rPr>
      </w:pPr>
      <w:r w:rsidRPr="00C95B31">
        <w:rPr>
          <w:rFonts w:ascii="Arial" w:hAnsi="Arial" w:cs="Arial"/>
          <w:sz w:val="20"/>
          <w:lang w:val="en-US"/>
        </w:rPr>
        <w:t xml:space="preserve"> “</w:t>
      </w:r>
      <w:proofErr w:type="gramStart"/>
      <w:r w:rsidRPr="00C95B31">
        <w:rPr>
          <w:rFonts w:ascii="Arial" w:hAnsi="Arial" w:cs="Arial"/>
          <w:sz w:val="20"/>
          <w:lang w:val="en-US"/>
        </w:rPr>
        <w:t>3.1.6  Slot</w:t>
      </w:r>
      <w:proofErr w:type="gramEnd"/>
      <w:r w:rsidRPr="00C95B31">
        <w:rPr>
          <w:rFonts w:ascii="Arial" w:hAnsi="Arial" w:cs="Arial"/>
          <w:sz w:val="20"/>
          <w:lang w:val="en-US"/>
        </w:rPr>
        <w:t xml:space="preserve"> state</w:t>
      </w:r>
    </w:p>
    <w:p w14:paraId="076B2DB9" w14:textId="77777777" w:rsidR="00982A08" w:rsidRPr="00C95B31" w:rsidRDefault="00982A08" w:rsidP="00982A08">
      <w:pPr>
        <w:rPr>
          <w:rFonts w:ascii="Arial" w:hAnsi="Arial" w:cs="Arial"/>
          <w:sz w:val="20"/>
          <w:lang w:val="en-US"/>
        </w:rPr>
      </w:pPr>
      <w:r w:rsidRPr="00C95B31">
        <w:rPr>
          <w:rFonts w:ascii="Arial" w:hAnsi="Arial" w:cs="Arial"/>
          <w:sz w:val="20"/>
          <w:lang w:val="en-US"/>
        </w:rPr>
        <w:t>Each slot can be in one of the following states:</w:t>
      </w:r>
    </w:p>
    <w:p w14:paraId="35C5D69E" w14:textId="77777777" w:rsidR="00982A08" w:rsidRPr="00C95B31" w:rsidRDefault="00982A08" w:rsidP="00982A08">
      <w:pPr>
        <w:pStyle w:val="enumlev1"/>
        <w:rPr>
          <w:ins w:id="37" w:author="Autho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 xml:space="preserve">Free: meaning that the slot is unused within the receiving range of the own station. Externally allocated slots that have not been used during the preceding three frames are also </w:t>
      </w:r>
      <w:proofErr w:type="gramStart"/>
      <w:r w:rsidRPr="00C95B31">
        <w:rPr>
          <w:rFonts w:ascii="Arial" w:hAnsi="Arial" w:cs="Arial"/>
          <w:sz w:val="20"/>
          <w:lang w:val="en-US"/>
        </w:rPr>
        <w:t>Free</w:t>
      </w:r>
      <w:proofErr w:type="gramEnd"/>
      <w:r w:rsidRPr="00C95B31">
        <w:rPr>
          <w:rFonts w:ascii="Arial" w:hAnsi="Arial" w:cs="Arial"/>
          <w:sz w:val="20"/>
          <w:lang w:val="en-US"/>
        </w:rPr>
        <w:t xml:space="preserve"> slots. This slot may be considered as a candidate slot for use by own station (see § 3.3.1.2).</w:t>
      </w:r>
    </w:p>
    <w:p w14:paraId="01C73F06" w14:textId="77777777" w:rsidR="00982A08" w:rsidRPr="00C95B31" w:rsidRDefault="00982A08" w:rsidP="00982A08">
      <w:pPr>
        <w:pStyle w:val="enumlev1"/>
        <w:rPr>
          <w:rFonts w:ascii="Arial" w:hAnsi="Arial" w:cs="Arial"/>
          <w:sz w:val="20"/>
          <w:lang w:val="en-US"/>
        </w:rPr>
      </w:pPr>
      <w:ins w:id="38" w:author="Author">
        <w:r w:rsidRPr="00C95B31">
          <w:rPr>
            <w:rFonts w:ascii="Arial" w:hAnsi="Arial" w:cs="Arial"/>
            <w:sz w:val="20"/>
            <w:lang w:val="en-US"/>
          </w:rPr>
          <w:t>-</w:t>
        </w:r>
        <w:r w:rsidRPr="00C95B31">
          <w:rPr>
            <w:rFonts w:ascii="Arial" w:hAnsi="Arial" w:cs="Arial"/>
            <w:sz w:val="20"/>
            <w:lang w:val="en-US"/>
          </w:rPr>
          <w:tab/>
          <w:t xml:space="preserve">Garbled: A slot shall be considered garbled if it contains no decodable message and has </w:t>
        </w:r>
        <w:del w:id="39" w:author="Author">
          <w:r w:rsidRPr="00C95B31" w:rsidDel="009D425D">
            <w:rPr>
              <w:rFonts w:ascii="Arial" w:hAnsi="Arial" w:cs="Arial"/>
              <w:sz w:val="20"/>
              <w:lang w:val="en-US"/>
            </w:rPr>
            <w:delText>an RSSI</w:delText>
          </w:r>
        </w:del>
        <w:r>
          <w:rPr>
            <w:rFonts w:ascii="Arial" w:hAnsi="Arial" w:cs="Arial"/>
            <w:sz w:val="20"/>
            <w:lang w:val="en-US"/>
          </w:rPr>
          <w:t>a receiver signal strength indicator</w:t>
        </w:r>
        <w:r w:rsidRPr="00C95B31">
          <w:rPr>
            <w:rFonts w:ascii="Arial" w:hAnsi="Arial" w:cs="Arial"/>
            <w:sz w:val="20"/>
            <w:lang w:val="en-US"/>
          </w:rPr>
          <w:t xml:space="preserve"> of greater than 16 dB above the </w:t>
        </w:r>
        <w:del w:id="40" w:author="Author">
          <w:r w:rsidRPr="00C95B31" w:rsidDel="00957323">
            <w:rPr>
              <w:rFonts w:ascii="Arial" w:hAnsi="Arial" w:cs="Arial"/>
              <w:sz w:val="20"/>
              <w:lang w:val="en-US"/>
            </w:rPr>
            <w:delText>noise floor</w:delText>
          </w:r>
        </w:del>
        <w:r>
          <w:rPr>
            <w:rFonts w:ascii="Arial" w:hAnsi="Arial" w:cs="Arial"/>
            <w:sz w:val="20"/>
            <w:lang w:val="en-US"/>
          </w:rPr>
          <w:t>background noise</w:t>
        </w:r>
        <w:r w:rsidRPr="00C95B31">
          <w:rPr>
            <w:rFonts w:ascii="Arial" w:hAnsi="Arial" w:cs="Arial"/>
            <w:sz w:val="20"/>
            <w:lang w:val="en-US"/>
          </w:rPr>
          <w:t xml:space="preserve"> (see Annex 7 § 4.3.1.3)</w:t>
        </w:r>
        <w:r>
          <w:rPr>
            <w:rFonts w:ascii="Arial" w:hAnsi="Arial" w:cs="Arial"/>
            <w:sz w:val="20"/>
            <w:lang w:val="en-US"/>
          </w:rPr>
          <w:t xml:space="preserve"> Garbled slots are only considered different from Free slots in the AIS repeater station.</w:t>
        </w:r>
      </w:ins>
    </w:p>
    <w:p w14:paraId="53C97191" w14:textId="77777777" w:rsidR="00982A08" w:rsidRPr="00C95B31" w:rsidRDefault="00982A08" w:rsidP="00982A08">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Internal allocation: meaning that the slot is allocated by own station and can be used for transmission.</w:t>
      </w:r>
    </w:p>
    <w:p w14:paraId="72169DD8" w14:textId="77777777" w:rsidR="00982A08" w:rsidRPr="00C95B31" w:rsidRDefault="00982A08" w:rsidP="00982A08">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External allocation: meaning that the slot is allocated for transmission by another station.</w:t>
      </w:r>
    </w:p>
    <w:p w14:paraId="68B253F6" w14:textId="77777777" w:rsidR="00982A08" w:rsidRPr="00C95B31" w:rsidRDefault="00982A08" w:rsidP="00982A08">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Available: meaning that the slot is externally allocated by a station and is a possible candidate for slot reuse (see § 4.4.1).</w:t>
      </w:r>
    </w:p>
    <w:p w14:paraId="1C4C052C" w14:textId="77777777" w:rsidR="00982A08" w:rsidRPr="00C95B31" w:rsidRDefault="00982A08" w:rsidP="00982A08">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Unavailable: meaning that the slot is externally allocated by a station and cannot be a candidate for slot reuse (see § 4.4.1).”</w:t>
      </w:r>
    </w:p>
    <w:p w14:paraId="2B6F25AE" w14:textId="77777777" w:rsidR="00982A08" w:rsidRPr="00F62A4F" w:rsidRDefault="00982A08" w:rsidP="00982A08">
      <w:pPr>
        <w:pStyle w:val="Heading2"/>
      </w:pPr>
      <w:r w:rsidRPr="00366E16">
        <w:rPr>
          <w:lang w:val="en-US"/>
        </w:rPr>
        <w:t>Repo</w:t>
      </w:r>
      <w:r>
        <w:rPr>
          <w:lang w:val="en-US"/>
        </w:rPr>
        <w:t>rting rate when changing course</w:t>
      </w:r>
    </w:p>
    <w:p w14:paraId="62053CA1" w14:textId="77777777" w:rsidR="00982A08" w:rsidRDefault="00982A08" w:rsidP="00982A08">
      <w:pPr>
        <w:pStyle w:val="Heading3"/>
      </w:pPr>
      <w:r>
        <w:t>Background and rationale</w:t>
      </w:r>
    </w:p>
    <w:p w14:paraId="7DF3E412" w14:textId="77777777" w:rsidR="00982A08" w:rsidRPr="00C95B31" w:rsidRDefault="00982A08" w:rsidP="00982A08">
      <w:pPr>
        <w:rPr>
          <w:rFonts w:ascii="Arial" w:hAnsi="Arial" w:cs="Arial"/>
          <w:sz w:val="20"/>
          <w:lang w:eastAsia="zh-CN"/>
        </w:rPr>
      </w:pPr>
      <w:r w:rsidRPr="00C95B31">
        <w:rPr>
          <w:rFonts w:ascii="Arial" w:hAnsi="Arial" w:cs="Arial"/>
          <w:sz w:val="20"/>
          <w:lang w:val="en-US"/>
        </w:rPr>
        <w:t>There is no means to determine if the vessel is changing course when there is no heading sensor available.  As an alternative, the COG can be used to determine when the vessel is changing course.</w:t>
      </w:r>
    </w:p>
    <w:p w14:paraId="108182D9" w14:textId="77777777" w:rsidR="00982A08" w:rsidRPr="00921BAF" w:rsidRDefault="00982A08" w:rsidP="00982A08">
      <w:pPr>
        <w:pStyle w:val="Heading3"/>
      </w:pPr>
      <w:r>
        <w:t>Proposal</w:t>
      </w:r>
    </w:p>
    <w:p w14:paraId="53857F7F" w14:textId="77777777" w:rsidR="00982A08" w:rsidRPr="00C95B31" w:rsidRDefault="00982A08" w:rsidP="00982A08">
      <w:pPr>
        <w:rPr>
          <w:rFonts w:ascii="Arial" w:hAnsi="Arial" w:cs="Arial"/>
          <w:sz w:val="20"/>
          <w:lang w:val="en-US"/>
        </w:rPr>
      </w:pPr>
      <w:r w:rsidRPr="00C95B31">
        <w:rPr>
          <w:rFonts w:ascii="Arial" w:hAnsi="Arial" w:cs="Arial"/>
          <w:sz w:val="20"/>
          <w:lang w:val="en-US"/>
        </w:rPr>
        <w:t>Modify the following paragraphs of Annex 2 section 4.3.1.2:</w:t>
      </w:r>
    </w:p>
    <w:p w14:paraId="4378FB9C" w14:textId="77777777" w:rsidR="00982A08" w:rsidRPr="00C95B31" w:rsidRDefault="00982A08" w:rsidP="00982A08">
      <w:pPr>
        <w:ind w:left="720"/>
        <w:rPr>
          <w:rFonts w:ascii="Arial" w:hAnsi="Arial" w:cs="Arial"/>
          <w:sz w:val="20"/>
          <w:lang w:val="en-US"/>
        </w:rPr>
      </w:pPr>
      <w:r w:rsidRPr="00C95B31">
        <w:rPr>
          <w:rFonts w:ascii="Arial" w:hAnsi="Arial" w:cs="Arial"/>
          <w:sz w:val="20"/>
          <w:lang w:val="en-US"/>
        </w:rPr>
        <w:t xml:space="preserve">“When a ship changes course, a shorter reporting interval should be required according to Table 1, Annex 1. </w:t>
      </w:r>
      <w:proofErr w:type="spellStart"/>
      <w:proofErr w:type="gramStart"/>
      <w:r w:rsidRPr="00C95B31">
        <w:rPr>
          <w:rFonts w:ascii="Arial" w:hAnsi="Arial" w:cs="Arial"/>
          <w:sz w:val="20"/>
          <w:lang w:val="en-US"/>
        </w:rPr>
        <w:t>Rr</w:t>
      </w:r>
      <w:proofErr w:type="spellEnd"/>
      <w:proofErr w:type="gramEnd"/>
      <w:r w:rsidRPr="00C95B31">
        <w:rPr>
          <w:rFonts w:ascii="Arial" w:hAnsi="Arial" w:cs="Arial"/>
          <w:sz w:val="20"/>
          <w:lang w:val="en-US"/>
        </w:rPr>
        <w:t xml:space="preserve"> should be affected by changing course as described in this paragraph. </w:t>
      </w:r>
    </w:p>
    <w:p w14:paraId="13596CA9" w14:textId="77777777" w:rsidR="00982A08" w:rsidRPr="00C95B31" w:rsidRDefault="00982A08" w:rsidP="00982A08">
      <w:pPr>
        <w:ind w:left="720"/>
        <w:rPr>
          <w:rFonts w:ascii="Arial" w:hAnsi="Arial" w:cs="Arial"/>
          <w:sz w:val="20"/>
          <w:lang w:val="en-US"/>
        </w:rPr>
      </w:pPr>
      <w:r w:rsidRPr="00C95B31">
        <w:rPr>
          <w:rFonts w:ascii="Arial" w:hAnsi="Arial" w:cs="Arial"/>
          <w:sz w:val="20"/>
          <w:lang w:val="en-US"/>
        </w:rPr>
        <w:t xml:space="preserve">A change of course should be determined by calculating the mean value of the heading information (HDG) for the last 30 s and comparing the result with the present heading. When HDG is unavailable, </w:t>
      </w:r>
      <w:ins w:id="41" w:author="Author">
        <w:r w:rsidRPr="00C95B31">
          <w:rPr>
            <w:rFonts w:ascii="Arial" w:hAnsi="Arial" w:cs="Arial"/>
            <w:sz w:val="20"/>
            <w:lang w:val="en-US"/>
          </w:rPr>
          <w:t xml:space="preserve">the Course </w:t>
        </w:r>
        <w:proofErr w:type="gramStart"/>
        <w:r w:rsidRPr="00C95B31">
          <w:rPr>
            <w:rFonts w:ascii="Arial" w:hAnsi="Arial" w:cs="Arial"/>
            <w:sz w:val="20"/>
            <w:lang w:val="en-US"/>
          </w:rPr>
          <w:t>Over</w:t>
        </w:r>
        <w:proofErr w:type="gramEnd"/>
        <w:r w:rsidRPr="00C95B31">
          <w:rPr>
            <w:rFonts w:ascii="Arial" w:hAnsi="Arial" w:cs="Arial"/>
            <w:sz w:val="20"/>
            <w:lang w:val="en-US"/>
          </w:rPr>
          <w:t xml:space="preserve"> Ground (COG) may be used in place of the HDG when the vessel has a Speed Over Ground (SOG) greater of equal to 5 knots.  If HDG is unavailable and SOG less than 5 knots, </w:t>
        </w:r>
      </w:ins>
      <w:r w:rsidRPr="00C95B31">
        <w:rPr>
          <w:rFonts w:ascii="Arial" w:hAnsi="Arial" w:cs="Arial"/>
          <w:sz w:val="20"/>
          <w:lang w:val="en-US"/>
        </w:rPr>
        <w:t xml:space="preserve">the </w:t>
      </w:r>
      <w:proofErr w:type="spellStart"/>
      <w:proofErr w:type="gramStart"/>
      <w:r w:rsidRPr="00C95B31">
        <w:rPr>
          <w:rFonts w:ascii="Arial" w:hAnsi="Arial" w:cs="Arial"/>
          <w:sz w:val="20"/>
          <w:lang w:val="en-US"/>
        </w:rPr>
        <w:t>Rr</w:t>
      </w:r>
      <w:proofErr w:type="spellEnd"/>
      <w:proofErr w:type="gramEnd"/>
      <w:r w:rsidRPr="00C95B31">
        <w:rPr>
          <w:rFonts w:ascii="Arial" w:hAnsi="Arial" w:cs="Arial"/>
          <w:sz w:val="20"/>
          <w:lang w:val="en-US"/>
        </w:rPr>
        <w:t xml:space="preserve"> should not be affected.</w:t>
      </w:r>
    </w:p>
    <w:p w14:paraId="68AA52D4" w14:textId="77777777" w:rsidR="00982A08" w:rsidRPr="00C95B31" w:rsidRDefault="00982A08" w:rsidP="00982A08">
      <w:pPr>
        <w:ind w:left="720"/>
        <w:rPr>
          <w:rFonts w:ascii="Arial" w:hAnsi="Arial" w:cs="Arial"/>
          <w:sz w:val="20"/>
          <w:lang w:val="en-US"/>
        </w:rPr>
      </w:pPr>
      <w:r w:rsidRPr="00C95B31">
        <w:rPr>
          <w:rFonts w:ascii="Arial" w:hAnsi="Arial" w:cs="Arial"/>
          <w:sz w:val="20"/>
          <w:lang w:val="en-US"/>
        </w:rPr>
        <w:t xml:space="preserve">If the difference exceeds 5°, a higher </w:t>
      </w:r>
      <w:proofErr w:type="spellStart"/>
      <w:proofErr w:type="gramStart"/>
      <w:r w:rsidRPr="00C95B31">
        <w:rPr>
          <w:rFonts w:ascii="Arial" w:hAnsi="Arial" w:cs="Arial"/>
          <w:sz w:val="20"/>
          <w:lang w:val="en-US"/>
        </w:rPr>
        <w:t>Rr</w:t>
      </w:r>
      <w:proofErr w:type="spellEnd"/>
      <w:proofErr w:type="gramEnd"/>
      <w:r w:rsidRPr="00C95B31">
        <w:rPr>
          <w:rFonts w:ascii="Arial" w:hAnsi="Arial" w:cs="Arial"/>
          <w:sz w:val="20"/>
          <w:lang w:val="en-US"/>
        </w:rPr>
        <w:t xml:space="preserve"> should be applied in accordance with Table 1, Annex 1. The higher </w:t>
      </w:r>
      <w:proofErr w:type="spellStart"/>
      <w:proofErr w:type="gramStart"/>
      <w:r w:rsidRPr="00C95B31">
        <w:rPr>
          <w:rFonts w:ascii="Arial" w:hAnsi="Arial" w:cs="Arial"/>
          <w:sz w:val="20"/>
          <w:lang w:val="en-US"/>
        </w:rPr>
        <w:t>Rr</w:t>
      </w:r>
      <w:proofErr w:type="spellEnd"/>
      <w:proofErr w:type="gramEnd"/>
      <w:r w:rsidRPr="00C95B31">
        <w:rPr>
          <w:rFonts w:ascii="Arial" w:hAnsi="Arial" w:cs="Arial"/>
          <w:sz w:val="20"/>
          <w:lang w:val="en-US"/>
        </w:rPr>
        <w:t xml:space="preserve"> should be maintained by using ITDMA to complement SOTDMA scheduled transmissions in order to derive the desired </w:t>
      </w:r>
      <w:proofErr w:type="spellStart"/>
      <w:r w:rsidRPr="00C95B31">
        <w:rPr>
          <w:rFonts w:ascii="Arial" w:hAnsi="Arial" w:cs="Arial"/>
          <w:sz w:val="20"/>
          <w:lang w:val="en-US"/>
        </w:rPr>
        <w:t>Rr</w:t>
      </w:r>
      <w:proofErr w:type="spellEnd"/>
      <w:r w:rsidRPr="00C95B31">
        <w:rPr>
          <w:rFonts w:ascii="Arial" w:hAnsi="Arial" w:cs="Arial"/>
          <w:sz w:val="20"/>
          <w:lang w:val="en-US"/>
        </w:rPr>
        <w:t>. When 5° is exceeded, the reporting interval should be decreased beginning with a broadcast within the next 150 slots (see § 3.3.4.2.1) using either a scheduled SOTDMA slot, or a RATDMA access slot (see § 3.3.5.5).</w:t>
      </w:r>
    </w:p>
    <w:p w14:paraId="69387B23" w14:textId="77777777" w:rsidR="00982A08" w:rsidRPr="00C95B31" w:rsidRDefault="00982A08" w:rsidP="00982A08">
      <w:pPr>
        <w:ind w:left="720"/>
        <w:rPr>
          <w:rFonts w:ascii="Arial" w:hAnsi="Arial" w:cs="Arial"/>
          <w:sz w:val="20"/>
          <w:lang w:val="en-US"/>
        </w:rPr>
      </w:pPr>
      <w:r w:rsidRPr="00C95B31">
        <w:rPr>
          <w:rFonts w:ascii="Arial" w:hAnsi="Arial" w:cs="Arial"/>
          <w:sz w:val="20"/>
          <w:lang w:val="en-US"/>
        </w:rPr>
        <w:t xml:space="preserve">The increased </w:t>
      </w:r>
      <w:proofErr w:type="spellStart"/>
      <w:proofErr w:type="gramStart"/>
      <w:r w:rsidRPr="00C95B31">
        <w:rPr>
          <w:rFonts w:ascii="Arial" w:hAnsi="Arial" w:cs="Arial"/>
          <w:sz w:val="20"/>
          <w:lang w:val="en-US"/>
        </w:rPr>
        <w:t>Rr</w:t>
      </w:r>
      <w:proofErr w:type="spellEnd"/>
      <w:proofErr w:type="gramEnd"/>
      <w:r w:rsidRPr="00C95B31">
        <w:rPr>
          <w:rFonts w:ascii="Arial" w:hAnsi="Arial" w:cs="Arial"/>
          <w:sz w:val="20"/>
          <w:lang w:val="en-US"/>
        </w:rPr>
        <w:t xml:space="preserve"> should be maintained until the difference between the mean value of heading and present heading has been less than 5</w:t>
      </w:r>
      <w:r w:rsidRPr="00C95B31">
        <w:rPr>
          <w:rFonts w:ascii="Arial" w:hAnsi="Arial" w:cs="Arial"/>
          <w:sz w:val="20"/>
        </w:rPr>
        <w:t></w:t>
      </w:r>
      <w:r w:rsidRPr="00C95B31">
        <w:rPr>
          <w:rFonts w:ascii="Arial" w:hAnsi="Arial" w:cs="Arial"/>
          <w:sz w:val="20"/>
          <w:lang w:val="en-US"/>
        </w:rPr>
        <w:t xml:space="preserve"> for more than 20 s.</w:t>
      </w:r>
    </w:p>
    <w:p w14:paraId="36D8CBAD" w14:textId="77777777" w:rsidR="00982A08" w:rsidRPr="00C95B31" w:rsidRDefault="00982A08" w:rsidP="00982A08">
      <w:pPr>
        <w:ind w:left="720"/>
        <w:rPr>
          <w:rFonts w:ascii="Arial" w:hAnsi="Arial" w:cs="Arial"/>
          <w:sz w:val="20"/>
          <w:lang w:val="en-US"/>
        </w:rPr>
      </w:pPr>
      <w:r w:rsidRPr="00C95B31">
        <w:rPr>
          <w:rFonts w:ascii="Arial" w:hAnsi="Arial" w:cs="Arial"/>
          <w:sz w:val="20"/>
          <w:lang w:val="en-US"/>
        </w:rPr>
        <w:t xml:space="preserve">If </w:t>
      </w:r>
      <w:ins w:id="42" w:author="Author">
        <w:r w:rsidRPr="00C95B31">
          <w:rPr>
            <w:rFonts w:ascii="Arial" w:hAnsi="Arial" w:cs="Arial"/>
            <w:sz w:val="20"/>
            <w:lang w:val="en-US"/>
          </w:rPr>
          <w:t xml:space="preserve">no longer able to determine change of course </w:t>
        </w:r>
      </w:ins>
      <w:del w:id="43" w:author="Author">
        <w:r w:rsidRPr="00C95B31" w:rsidDel="00AF0191">
          <w:rPr>
            <w:rFonts w:ascii="Arial" w:hAnsi="Arial" w:cs="Arial"/>
            <w:sz w:val="20"/>
            <w:lang w:val="en-US"/>
          </w:rPr>
          <w:delText xml:space="preserve">heading information is lost </w:delText>
        </w:r>
      </w:del>
      <w:r w:rsidRPr="00C95B31">
        <w:rPr>
          <w:rFonts w:ascii="Arial" w:hAnsi="Arial" w:cs="Arial"/>
          <w:sz w:val="20"/>
          <w:lang w:val="en-US"/>
        </w:rPr>
        <w:t>during normal operation, the reporting schedule should revert to the default reporting interval, unless a new transmission schedule is ordered by assigned mode command.”</w:t>
      </w:r>
    </w:p>
    <w:p w14:paraId="360A7D25" w14:textId="77777777" w:rsidR="00982A08" w:rsidRPr="00C95B31" w:rsidRDefault="00982A08" w:rsidP="00982A08">
      <w:pPr>
        <w:jc w:val="both"/>
        <w:rPr>
          <w:sz w:val="20"/>
          <w:lang w:val="en-US"/>
        </w:rPr>
      </w:pPr>
    </w:p>
    <w:p w14:paraId="4B6FD15A" w14:textId="77777777" w:rsidR="00982A08" w:rsidRPr="00F62A4F" w:rsidRDefault="00982A08" w:rsidP="00982A08">
      <w:pPr>
        <w:pStyle w:val="Heading2"/>
      </w:pPr>
      <w:r>
        <w:rPr>
          <w:lang w:val="en-US"/>
        </w:rPr>
        <w:lastRenderedPageBreak/>
        <w:t>Description of EPFS Information in AIS Messages</w:t>
      </w:r>
    </w:p>
    <w:p w14:paraId="1BBF4C87" w14:textId="77777777" w:rsidR="00982A08" w:rsidRDefault="00982A08" w:rsidP="00982A08">
      <w:pPr>
        <w:pStyle w:val="Heading3"/>
      </w:pPr>
      <w:r>
        <w:t>Background and rationale</w:t>
      </w:r>
    </w:p>
    <w:p w14:paraId="14E7A0ED" w14:textId="77777777" w:rsidR="00982A08" w:rsidRDefault="00982A08" w:rsidP="00982A08">
      <w:pPr>
        <w:pStyle w:val="BodyText"/>
        <w:rPr>
          <w:lang w:eastAsia="zh-CN"/>
        </w:rPr>
      </w:pPr>
      <w:r>
        <w:rPr>
          <w:lang w:val="en-US"/>
        </w:rPr>
        <w:t>T</w:t>
      </w:r>
      <w:r w:rsidRPr="00C760A3">
        <w:rPr>
          <w:szCs w:val="24"/>
          <w:lang w:val="en-US"/>
        </w:rPr>
        <w:t xml:space="preserve">he </w:t>
      </w:r>
      <w:proofErr w:type="spellStart"/>
      <w:r w:rsidRPr="00213189">
        <w:t>BeiDou</w:t>
      </w:r>
      <w:proofErr w:type="spellEnd"/>
      <w:r w:rsidRPr="00213189">
        <w:t xml:space="preserve"> </w:t>
      </w:r>
      <w:r w:rsidRPr="00D10BFD">
        <w:t>Satellite Navigation</w:t>
      </w:r>
      <w:r w:rsidRPr="00D10BFD" w:rsidDel="00D10BFD">
        <w:t xml:space="preserve"> </w:t>
      </w:r>
      <w:r>
        <w:t>S</w:t>
      </w:r>
      <w:r w:rsidRPr="00213189">
        <w:t>ystem</w:t>
      </w:r>
      <w:r>
        <w:t xml:space="preserve"> (BDS) </w:t>
      </w:r>
      <w:r w:rsidRPr="00213189">
        <w:t>has been recognized by</w:t>
      </w:r>
      <w:r w:rsidRPr="008A3072">
        <w:rPr>
          <w:lang w:val="en-US"/>
        </w:rPr>
        <w:t xml:space="preserve"> </w:t>
      </w:r>
      <w:r w:rsidRPr="00C760A3">
        <w:rPr>
          <w:lang w:val="en-US"/>
        </w:rPr>
        <w:t>the International Maritime Organization</w:t>
      </w:r>
      <w:r>
        <w:rPr>
          <w:lang w:val="en-US"/>
        </w:rPr>
        <w:t xml:space="preserve"> </w:t>
      </w:r>
      <w:r>
        <w:t>(</w:t>
      </w:r>
      <w:r w:rsidRPr="00213189">
        <w:t>IMO</w:t>
      </w:r>
      <w:r>
        <w:t>)</w:t>
      </w:r>
      <w:r w:rsidRPr="00213189">
        <w:t xml:space="preserve"> as a component of the </w:t>
      </w:r>
      <w:r>
        <w:t>W</w:t>
      </w:r>
      <w:r w:rsidRPr="00213189">
        <w:t>orld</w:t>
      </w:r>
      <w:r w:rsidDel="00DA3C32">
        <w:rPr>
          <w:rFonts w:hint="eastAsia"/>
          <w:lang w:val="en-US" w:eastAsia="zh-CN"/>
        </w:rPr>
        <w:t xml:space="preserve"> </w:t>
      </w:r>
      <w:r>
        <w:rPr>
          <w:rFonts w:hint="eastAsia"/>
          <w:lang w:eastAsia="zh-CN"/>
        </w:rPr>
        <w:t>W</w:t>
      </w:r>
      <w:r w:rsidRPr="00213189">
        <w:t xml:space="preserve">ide </w:t>
      </w:r>
      <w:r>
        <w:rPr>
          <w:rFonts w:hint="eastAsia"/>
          <w:lang w:eastAsia="zh-CN"/>
        </w:rPr>
        <w:t>R</w:t>
      </w:r>
      <w:r w:rsidRPr="00213189">
        <w:t>adio</w:t>
      </w:r>
      <w:r>
        <w:t xml:space="preserve"> </w:t>
      </w:r>
      <w:r>
        <w:rPr>
          <w:rFonts w:hint="eastAsia"/>
          <w:lang w:eastAsia="zh-CN"/>
        </w:rPr>
        <w:t>N</w:t>
      </w:r>
      <w:r w:rsidRPr="00213189">
        <w:t xml:space="preserve">avigation </w:t>
      </w:r>
      <w:r>
        <w:rPr>
          <w:rFonts w:hint="eastAsia"/>
          <w:lang w:eastAsia="zh-CN"/>
        </w:rPr>
        <w:t>S</w:t>
      </w:r>
      <w:r w:rsidRPr="00213189">
        <w:t>ystem</w:t>
      </w:r>
      <w:r w:rsidRPr="00213189" w:rsidDel="00DA3C32">
        <w:t xml:space="preserve"> </w:t>
      </w:r>
      <w:r>
        <w:t>(WWRNS).  As such, there is a requirement to include reference to BDS as an EPFS.</w:t>
      </w:r>
      <w:r w:rsidRPr="0018636D">
        <w:rPr>
          <w:lang w:eastAsia="zh-CN"/>
        </w:rPr>
        <w:t xml:space="preserve"> </w:t>
      </w:r>
    </w:p>
    <w:p w14:paraId="15155B53" w14:textId="77777777" w:rsidR="00982A08" w:rsidRDefault="00982A08" w:rsidP="00982A08">
      <w:pPr>
        <w:pStyle w:val="BodyText"/>
      </w:pPr>
      <w:r>
        <w:rPr>
          <w:lang w:eastAsia="zh-CN"/>
        </w:rPr>
        <w:t xml:space="preserve">In addition to the inclusion of BDS, it is proposed to amend parameter descriptor 3 from ‘Combine GPS / </w:t>
      </w:r>
      <w:proofErr w:type="spellStart"/>
      <w:r>
        <w:rPr>
          <w:lang w:eastAsia="zh-CN"/>
        </w:rPr>
        <w:t>Glonass</w:t>
      </w:r>
      <w:proofErr w:type="spellEnd"/>
      <w:r>
        <w:rPr>
          <w:lang w:eastAsia="zh-CN"/>
        </w:rPr>
        <w:t xml:space="preserve">’ to ‘Combined GNSS’.  </w:t>
      </w:r>
    </w:p>
    <w:p w14:paraId="6F5D2D9B" w14:textId="77777777" w:rsidR="00982A08" w:rsidRPr="00921BAF" w:rsidRDefault="00982A08" w:rsidP="00982A08">
      <w:pPr>
        <w:pStyle w:val="Heading3"/>
      </w:pPr>
      <w:r>
        <w:t>Proposal</w:t>
      </w:r>
    </w:p>
    <w:p w14:paraId="64AB84D3" w14:textId="77777777" w:rsidR="00982A08" w:rsidRPr="00C95B31" w:rsidRDefault="00982A08" w:rsidP="00982A08">
      <w:pPr>
        <w:jc w:val="both"/>
        <w:rPr>
          <w:rFonts w:ascii="Arial" w:hAnsi="Arial" w:cs="Arial"/>
          <w:sz w:val="20"/>
          <w:lang w:val="en-US"/>
        </w:rPr>
      </w:pPr>
      <w:r w:rsidRPr="00C95B31">
        <w:rPr>
          <w:rFonts w:ascii="Arial" w:hAnsi="Arial" w:cs="Arial"/>
          <w:sz w:val="20"/>
          <w:lang w:val="en-US"/>
        </w:rPr>
        <w:t>Meeting proposes to amend Annex 8</w:t>
      </w:r>
      <w:r>
        <w:rPr>
          <w:rFonts w:ascii="Arial" w:hAnsi="Arial" w:cs="Arial"/>
          <w:sz w:val="20"/>
          <w:lang w:val="en-US"/>
        </w:rPr>
        <w:t>,</w:t>
      </w:r>
      <w:r w:rsidRPr="00C95B31">
        <w:rPr>
          <w:rFonts w:ascii="Arial" w:hAnsi="Arial" w:cs="Arial"/>
          <w:sz w:val="20"/>
          <w:lang w:val="en-US"/>
        </w:rPr>
        <w:t xml:space="preserve"> Table </w:t>
      </w:r>
      <w:r>
        <w:rPr>
          <w:rFonts w:ascii="Arial" w:hAnsi="Arial" w:cs="Arial"/>
          <w:sz w:val="20"/>
          <w:lang w:val="en-US"/>
        </w:rPr>
        <w:t>51, 52, 71, 73 and 79</w:t>
      </w:r>
      <w:r w:rsidRPr="00C95B31">
        <w:rPr>
          <w:rFonts w:ascii="Arial" w:hAnsi="Arial" w:cs="Arial"/>
          <w:sz w:val="20"/>
          <w:lang w:val="en-US"/>
        </w:rPr>
        <w:t xml:space="preserve"> as follows:</w:t>
      </w:r>
    </w:p>
    <w:p w14:paraId="231373B0" w14:textId="77777777" w:rsidR="00982A08" w:rsidRPr="00316C01" w:rsidRDefault="00982A08" w:rsidP="00982A08">
      <w:pPr>
        <w:pStyle w:val="TableNo"/>
        <w:rPr>
          <w:lang w:val="en-US"/>
        </w:rPr>
      </w:pPr>
      <w:bookmarkStart w:id="44" w:name="_Ref139010545"/>
      <w:r w:rsidRPr="00316C01">
        <w:rPr>
          <w:lang w:val="en-US"/>
        </w:rPr>
        <w:t>TABLE 73</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982A08" w:rsidRPr="000A0560" w14:paraId="2EE756FD" w14:textId="77777777" w:rsidTr="008C5D59">
        <w:trPr>
          <w:cantSplit/>
          <w:tblHeader/>
          <w:jc w:val="center"/>
        </w:trPr>
        <w:tc>
          <w:tcPr>
            <w:tcW w:w="1682" w:type="dxa"/>
            <w:shd w:val="clear" w:color="auto" w:fill="FFFFFF"/>
            <w:vAlign w:val="center"/>
          </w:tcPr>
          <w:bookmarkEnd w:id="44"/>
          <w:p w14:paraId="3C49E308" w14:textId="77777777" w:rsidR="00982A08" w:rsidRPr="000A0560" w:rsidRDefault="00982A08" w:rsidP="008C5D59">
            <w:pPr>
              <w:pStyle w:val="Tablehead"/>
            </w:pPr>
            <w:r w:rsidRPr="000A0560">
              <w:t>Parameter</w:t>
            </w:r>
          </w:p>
        </w:tc>
        <w:tc>
          <w:tcPr>
            <w:tcW w:w="1436" w:type="dxa"/>
            <w:shd w:val="clear" w:color="auto" w:fill="FFFFFF"/>
            <w:vAlign w:val="center"/>
          </w:tcPr>
          <w:p w14:paraId="7997774E" w14:textId="77777777" w:rsidR="00982A08" w:rsidRPr="000A0560" w:rsidRDefault="00982A08" w:rsidP="008C5D59">
            <w:pPr>
              <w:pStyle w:val="Tablehead"/>
              <w:rPr>
                <w:lang w:val="en-US"/>
              </w:rPr>
            </w:pPr>
            <w:r w:rsidRPr="000A0560">
              <w:rPr>
                <w:lang w:val="en-US"/>
              </w:rPr>
              <w:t>Number of bits</w:t>
            </w:r>
          </w:p>
        </w:tc>
        <w:tc>
          <w:tcPr>
            <w:tcW w:w="6515" w:type="dxa"/>
            <w:shd w:val="clear" w:color="auto" w:fill="FFFFFF"/>
            <w:vAlign w:val="center"/>
          </w:tcPr>
          <w:p w14:paraId="42C8DD87" w14:textId="77777777" w:rsidR="00982A08" w:rsidRPr="000A0560" w:rsidRDefault="00982A08" w:rsidP="008C5D59">
            <w:pPr>
              <w:pStyle w:val="Tablehead"/>
              <w:rPr>
                <w:lang w:val="en-US"/>
              </w:rPr>
            </w:pPr>
            <w:r w:rsidRPr="000A0560">
              <w:rPr>
                <w:lang w:val="en-US"/>
              </w:rPr>
              <w:t>Description</w:t>
            </w:r>
          </w:p>
        </w:tc>
      </w:tr>
      <w:tr w:rsidR="00982A08" w:rsidRPr="009416E7" w14:paraId="4DA235BB" w14:textId="77777777" w:rsidTr="008C5D59">
        <w:trPr>
          <w:cantSplit/>
          <w:jc w:val="center"/>
        </w:trPr>
        <w:tc>
          <w:tcPr>
            <w:tcW w:w="1682" w:type="dxa"/>
          </w:tcPr>
          <w:p w14:paraId="7C0104AB" w14:textId="77777777" w:rsidR="00982A08" w:rsidRPr="00316C01" w:rsidRDefault="00982A08" w:rsidP="008C5D59">
            <w:pPr>
              <w:pStyle w:val="Tabletext"/>
              <w:rPr>
                <w:lang w:val="en-US"/>
              </w:rPr>
            </w:pPr>
            <w:r w:rsidRPr="00316C01">
              <w:rPr>
                <w:lang w:val="en-US"/>
              </w:rPr>
              <w:t>Type of electronic position fixing device</w:t>
            </w:r>
          </w:p>
        </w:tc>
        <w:tc>
          <w:tcPr>
            <w:tcW w:w="1436" w:type="dxa"/>
          </w:tcPr>
          <w:p w14:paraId="4E1D0F61" w14:textId="77777777" w:rsidR="00982A08" w:rsidRPr="000A0560" w:rsidRDefault="00982A08" w:rsidP="008C5D59">
            <w:pPr>
              <w:pStyle w:val="Tabletext"/>
              <w:keepLines/>
              <w:tabs>
                <w:tab w:val="left" w:leader="dot" w:pos="7938"/>
                <w:tab w:val="center" w:pos="9526"/>
              </w:tabs>
              <w:ind w:left="567" w:hanging="567"/>
              <w:jc w:val="center"/>
            </w:pPr>
            <w:r w:rsidRPr="000A0560">
              <w:t>4</w:t>
            </w:r>
          </w:p>
        </w:tc>
        <w:tc>
          <w:tcPr>
            <w:tcW w:w="6515" w:type="dxa"/>
          </w:tcPr>
          <w:p w14:paraId="4BE3CE6F" w14:textId="77777777" w:rsidR="00982A08" w:rsidRDefault="00982A08" w:rsidP="008C5D59">
            <w:pPr>
              <w:pStyle w:val="Tabletext"/>
              <w:rPr>
                <w:ins w:id="45" w:author="Author"/>
                <w:lang w:val="en-US"/>
              </w:rPr>
            </w:pPr>
            <w:r w:rsidRPr="000A0560">
              <w:rPr>
                <w:lang w:val="en-US"/>
              </w:rPr>
              <w:t>0 = Undefined (default</w:t>
            </w:r>
            <w:proofErr w:type="gramStart"/>
            <w:r w:rsidRPr="000A0560">
              <w:rPr>
                <w:lang w:val="en-US"/>
              </w:rPr>
              <w:t>)</w:t>
            </w:r>
            <w:proofErr w:type="gramEnd"/>
            <w:r w:rsidRPr="000A0560">
              <w:rPr>
                <w:lang w:val="en-US"/>
              </w:rPr>
              <w:br/>
              <w:t>1 = GPS</w:t>
            </w:r>
            <w:r w:rsidRPr="000A0560">
              <w:rPr>
                <w:lang w:val="en-US"/>
              </w:rPr>
              <w:br/>
              <w:t>2 = GLONASS</w:t>
            </w:r>
            <w:r w:rsidRPr="000A0560">
              <w:rPr>
                <w:lang w:val="en-US"/>
              </w:rPr>
              <w:br/>
              <w:t xml:space="preserve">3 = Combined </w:t>
            </w:r>
            <w:del w:id="46" w:author="Author">
              <w:r w:rsidRPr="000A0560" w:rsidDel="00AE16F0">
                <w:rPr>
                  <w:lang w:val="en-US"/>
                </w:rPr>
                <w:delText>GPS/GLONASS</w:delText>
              </w:r>
            </w:del>
            <w:ins w:id="47" w:author="Author">
              <w:r>
                <w:rPr>
                  <w:lang w:val="en-US"/>
                </w:rPr>
                <w:t xml:space="preserve"> GNSS</w:t>
              </w:r>
            </w:ins>
            <w:r w:rsidRPr="000A0560">
              <w:rPr>
                <w:lang w:val="en-US"/>
              </w:rPr>
              <w:br/>
              <w:t>4 = Loran-C</w:t>
            </w:r>
            <w:r w:rsidRPr="000A0560">
              <w:rPr>
                <w:lang w:val="en-US"/>
              </w:rPr>
              <w:br/>
              <w:t xml:space="preserve">5 = </w:t>
            </w:r>
            <w:proofErr w:type="spellStart"/>
            <w:r w:rsidRPr="000A0560">
              <w:rPr>
                <w:lang w:val="en-US"/>
              </w:rPr>
              <w:t>Chayka</w:t>
            </w:r>
            <w:proofErr w:type="spellEnd"/>
            <w:r w:rsidRPr="000A0560">
              <w:rPr>
                <w:lang w:val="en-US"/>
              </w:rPr>
              <w:br/>
              <w:t xml:space="preserve">6 = Integrated Navigation System </w:t>
            </w:r>
            <w:r w:rsidRPr="000A0560">
              <w:rPr>
                <w:lang w:val="en-US"/>
              </w:rPr>
              <w:br/>
              <w:t>7 = surveyed. For fixed AtoN and virtual AtoN, the charted position should be used. The accurate position enhances its function as a radar reference target</w:t>
            </w:r>
            <w:r w:rsidRPr="000A0560">
              <w:rPr>
                <w:lang w:val="en-US"/>
              </w:rPr>
              <w:br/>
              <w:t>8 = Galileo</w:t>
            </w:r>
          </w:p>
          <w:p w14:paraId="7D735C20" w14:textId="77777777" w:rsidR="00982A08" w:rsidRPr="000A0560" w:rsidRDefault="00982A08" w:rsidP="008C5D59">
            <w:pPr>
              <w:pStyle w:val="Tabletext"/>
              <w:rPr>
                <w:lang w:val="en-US"/>
              </w:rPr>
            </w:pPr>
            <w:ins w:id="48" w:author="Author">
              <w:r>
                <w:rPr>
                  <w:lang w:val="en-US"/>
                </w:rPr>
                <w:t xml:space="preserve">9 = </w:t>
              </w:r>
              <w:proofErr w:type="spellStart"/>
              <w:r>
                <w:rPr>
                  <w:lang w:val="en-US"/>
                </w:rPr>
                <w:t>Beidou</w:t>
              </w:r>
              <w:proofErr w:type="spellEnd"/>
              <w:r>
                <w:rPr>
                  <w:lang w:val="en-US"/>
                </w:rPr>
                <w:t xml:space="preserve"> Navigation Satellite System (BDS)</w:t>
              </w:r>
            </w:ins>
            <w:r w:rsidRPr="000A0560">
              <w:rPr>
                <w:lang w:val="en-US"/>
              </w:rPr>
              <w:br/>
            </w:r>
            <w:del w:id="49" w:author="Author">
              <w:r w:rsidRPr="000A0560" w:rsidDel="00E472A1">
                <w:rPr>
                  <w:lang w:val="en-US"/>
                </w:rPr>
                <w:delText>9</w:delText>
              </w:r>
            </w:del>
            <w:ins w:id="50" w:author="Author">
              <w:r>
                <w:rPr>
                  <w:lang w:val="en-US"/>
                </w:rPr>
                <w:t>10</w:t>
              </w:r>
            </w:ins>
            <w:r w:rsidRPr="000A0560">
              <w:rPr>
                <w:lang w:val="en-US"/>
              </w:rPr>
              <w:t>-14 = not used</w:t>
            </w:r>
            <w:r w:rsidRPr="000A0560">
              <w:rPr>
                <w:lang w:val="en-US"/>
              </w:rPr>
              <w:br/>
              <w:t>15 = internal GNSS</w:t>
            </w:r>
          </w:p>
        </w:tc>
      </w:tr>
    </w:tbl>
    <w:p w14:paraId="62F41562" w14:textId="77777777" w:rsidR="00982A08" w:rsidRDefault="00982A08" w:rsidP="00982A08">
      <w:pPr>
        <w:rPr>
          <w:lang w:val="en-US"/>
        </w:rPr>
      </w:pPr>
    </w:p>
    <w:p w14:paraId="48E53142" w14:textId="77777777" w:rsidR="00982A08" w:rsidRPr="00100390" w:rsidRDefault="00982A08" w:rsidP="00982A08">
      <w:pPr>
        <w:jc w:val="both"/>
        <w:rPr>
          <w:rFonts w:eastAsia="MS Mincho"/>
          <w:szCs w:val="24"/>
          <w:lang w:val="en-US"/>
        </w:rPr>
      </w:pPr>
    </w:p>
    <w:p w14:paraId="1B9F96F5" w14:textId="77777777" w:rsidR="00982A08" w:rsidRPr="00100390" w:rsidRDefault="00982A08" w:rsidP="00982A08">
      <w:pPr>
        <w:pStyle w:val="Heading2"/>
      </w:pPr>
      <w:r w:rsidRPr="00100390">
        <w:t>Remove superfluous text for bu</w:t>
      </w:r>
      <w:r>
        <w:t>r</w:t>
      </w:r>
      <w:r w:rsidRPr="00100390">
        <w:t>st mode devices</w:t>
      </w:r>
    </w:p>
    <w:p w14:paraId="546EF0A5" w14:textId="77777777" w:rsidR="00982A08" w:rsidRPr="00100390" w:rsidRDefault="00982A08" w:rsidP="00982A08">
      <w:pPr>
        <w:pStyle w:val="Heading3"/>
      </w:pPr>
      <w:r w:rsidRPr="00100390">
        <w:t>Discussion</w:t>
      </w:r>
    </w:p>
    <w:p w14:paraId="3F12DA42" w14:textId="77777777" w:rsidR="00982A08" w:rsidRPr="00100390" w:rsidRDefault="00982A08" w:rsidP="00982A08">
      <w:pPr>
        <w:rPr>
          <w:szCs w:val="24"/>
          <w:lang w:val="en-US" w:eastAsia="zh-CN"/>
        </w:rPr>
      </w:pPr>
      <w:r w:rsidRPr="00100390">
        <w:rPr>
          <w:szCs w:val="24"/>
          <w:lang w:val="en-US" w:eastAsia="zh-CN"/>
        </w:rPr>
        <w:t>The text in section 2.1.6 which references using AIS technology with AIS SART, MOB AIS or EPRIB AIS is confusing and superfluous. These devices are a sub-set of devices that use burst transmissions per Recommendation ITU R M.585 (97MID0000 MMSI format).  This text should be removed.</w:t>
      </w:r>
    </w:p>
    <w:p w14:paraId="514BFA88" w14:textId="77777777" w:rsidR="00982A08" w:rsidRPr="00100390" w:rsidRDefault="00982A08" w:rsidP="00982A08">
      <w:pPr>
        <w:pStyle w:val="Heading3"/>
      </w:pPr>
      <w:r w:rsidRPr="00100390">
        <w:t>Proposal</w:t>
      </w:r>
    </w:p>
    <w:p w14:paraId="6AD7041A" w14:textId="77777777" w:rsidR="00982A08" w:rsidRPr="00100390" w:rsidRDefault="00982A08" w:rsidP="00982A08">
      <w:pPr>
        <w:rPr>
          <w:szCs w:val="24"/>
          <w:lang w:val="en-US" w:eastAsia="zh-CN"/>
        </w:rPr>
      </w:pPr>
      <w:r w:rsidRPr="00100390">
        <w:rPr>
          <w:szCs w:val="24"/>
          <w:lang w:val="en-US" w:eastAsia="zh-CN"/>
        </w:rPr>
        <w:t>Modify Annex 1 section 2.1.6, 2.1.7, and 2.1.8 as follows:</w:t>
      </w:r>
    </w:p>
    <w:p w14:paraId="55C54B56" w14:textId="77777777" w:rsidR="00982A08" w:rsidRPr="006A786D" w:rsidRDefault="00982A08" w:rsidP="00982A08">
      <w:pPr>
        <w:keepNext/>
        <w:keepLines/>
        <w:tabs>
          <w:tab w:val="left" w:pos="794"/>
          <w:tab w:val="left" w:pos="1191"/>
          <w:tab w:val="left" w:pos="1588"/>
          <w:tab w:val="left" w:pos="1985"/>
        </w:tabs>
        <w:spacing w:before="200"/>
        <w:ind w:left="794" w:hanging="794"/>
        <w:jc w:val="both"/>
        <w:outlineLvl w:val="2"/>
        <w:rPr>
          <w:b/>
          <w:lang w:val="en-US"/>
        </w:rPr>
      </w:pPr>
      <w:r>
        <w:rPr>
          <w:b/>
          <w:lang w:val="en-US"/>
        </w:rPr>
        <w:t>“</w:t>
      </w:r>
      <w:r w:rsidRPr="006A786D">
        <w:rPr>
          <w:b/>
          <w:lang w:val="en-US"/>
        </w:rPr>
        <w:t>2.1.6</w:t>
      </w:r>
      <w:r w:rsidRPr="006A786D">
        <w:rPr>
          <w:b/>
          <w:lang w:val="en-US"/>
        </w:rPr>
        <w:tab/>
        <w:t xml:space="preserve">Automatic identification system search and rescue transmitter </w:t>
      </w:r>
    </w:p>
    <w:p w14:paraId="0CE7FFAE"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The AIS SART station should transmit Message 1 and Message 14 using the burst transmissions as described in Annex 9.</w:t>
      </w:r>
    </w:p>
    <w:p w14:paraId="3B487D18" w14:textId="77777777" w:rsidR="00982A08" w:rsidRPr="006A786D" w:rsidRDefault="00982A08" w:rsidP="00982A08">
      <w:pPr>
        <w:tabs>
          <w:tab w:val="left" w:pos="794"/>
          <w:tab w:val="left" w:pos="1191"/>
          <w:tab w:val="left" w:pos="1588"/>
          <w:tab w:val="left" w:pos="1985"/>
        </w:tabs>
        <w:ind w:right="-284"/>
        <w:jc w:val="both"/>
        <w:rPr>
          <w:lang w:val="en-US"/>
        </w:rPr>
      </w:pPr>
      <w:del w:id="51" w:author="Author">
        <w:r w:rsidRPr="006A786D" w:rsidDel="00585CC0">
          <w:rPr>
            <w:lang w:val="en-US"/>
          </w:rPr>
          <w:delText xml:space="preserve">The </w:delText>
        </w:r>
      </w:del>
      <w:r w:rsidRPr="006A786D">
        <w:rPr>
          <w:lang w:val="en-US"/>
        </w:rPr>
        <w:t xml:space="preserve">Messages 1 </w:t>
      </w:r>
      <w:del w:id="52" w:author="Author">
        <w:r w:rsidRPr="006A786D" w:rsidDel="00585CC0">
          <w:rPr>
            <w:lang w:val="en-US"/>
          </w:rPr>
          <w:delText xml:space="preserve">and 14 should use a user ID 970xxyyyy </w:delText>
        </w:r>
        <w:r w:rsidRPr="006A786D" w:rsidDel="00585CC0">
          <w:rPr>
            <w:szCs w:val="24"/>
            <w:lang w:val="en-US"/>
          </w:rPr>
          <w:delText xml:space="preserve">(where xx = manufacturer ID 01 to 99; yyyy = the sequence number 0000 to 9999) </w:delText>
        </w:r>
        <w:r w:rsidRPr="006A786D" w:rsidDel="00585CC0">
          <w:rPr>
            <w:lang w:val="en-US"/>
          </w:rPr>
          <w:delText xml:space="preserve">and </w:delText>
        </w:r>
      </w:del>
      <w:ins w:id="53" w:author="Author">
        <w:r w:rsidRPr="00100390">
          <w:rPr>
            <w:lang w:val="en-US"/>
          </w:rPr>
          <w:t xml:space="preserve">using </w:t>
        </w:r>
      </w:ins>
      <w:r w:rsidRPr="006A786D">
        <w:rPr>
          <w:lang w:val="en-US"/>
        </w:rPr>
        <w:t>Navigational Status 14 when active, and Navigational Status 15 when under test.</w:t>
      </w:r>
    </w:p>
    <w:p w14:paraId="66F3D51D" w14:textId="77777777" w:rsidR="00982A08" w:rsidRPr="006A786D" w:rsidDel="00585CC0" w:rsidRDefault="00982A08" w:rsidP="00982A08">
      <w:pPr>
        <w:tabs>
          <w:tab w:val="left" w:pos="794"/>
          <w:tab w:val="left" w:pos="1191"/>
          <w:tab w:val="left" w:pos="1588"/>
          <w:tab w:val="left" w:pos="1985"/>
        </w:tabs>
        <w:jc w:val="both"/>
        <w:rPr>
          <w:del w:id="54" w:author="Author"/>
          <w:lang w:val="en-US"/>
        </w:rPr>
      </w:pPr>
      <w:del w:id="55" w:author="Author">
        <w:r w:rsidRPr="006A786D" w:rsidDel="00585CC0">
          <w:rPr>
            <w:lang w:val="en-US"/>
          </w:rPr>
          <w:lastRenderedPageBreak/>
          <w:delText>Other devices using AIS technology such as man overboard (MOB) devices and emergency position indicating radio beacons (EPIRBs) should not be subsets of AIS-SART stations, because these devices do not conform with all the requirements for these stations.</w:delText>
        </w:r>
      </w:del>
    </w:p>
    <w:p w14:paraId="334399BF"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 xml:space="preserve">The Message 14 should have the following content: </w:t>
      </w:r>
    </w:p>
    <w:p w14:paraId="436DF08E"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When active:</w:t>
      </w:r>
      <w:r w:rsidRPr="006A786D">
        <w:rPr>
          <w:lang w:val="en-US"/>
        </w:rPr>
        <w:tab/>
        <w:t>SART ACTIVE</w:t>
      </w:r>
    </w:p>
    <w:p w14:paraId="6BB24BF4"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 xml:space="preserve">Under test: </w:t>
      </w:r>
      <w:r w:rsidRPr="006A786D">
        <w:rPr>
          <w:lang w:val="en-US"/>
        </w:rPr>
        <w:tab/>
      </w:r>
      <w:r w:rsidRPr="006A786D">
        <w:rPr>
          <w:lang w:val="en-US"/>
        </w:rPr>
        <w:tab/>
        <w:t>SART TEST</w:t>
      </w:r>
    </w:p>
    <w:p w14:paraId="3218BDB6" w14:textId="77777777" w:rsidR="00982A08" w:rsidRPr="006A786D" w:rsidRDefault="00982A08" w:rsidP="00982A08">
      <w:pPr>
        <w:keepNext/>
        <w:keepLines/>
        <w:tabs>
          <w:tab w:val="left" w:pos="794"/>
          <w:tab w:val="left" w:pos="1191"/>
          <w:tab w:val="left" w:pos="1588"/>
          <w:tab w:val="left" w:pos="1985"/>
        </w:tabs>
        <w:spacing w:before="200"/>
        <w:ind w:left="794" w:hanging="794"/>
        <w:jc w:val="both"/>
        <w:outlineLvl w:val="2"/>
        <w:rPr>
          <w:b/>
          <w:lang w:val="en-US"/>
        </w:rPr>
      </w:pPr>
      <w:r w:rsidRPr="006A786D">
        <w:rPr>
          <w:b/>
          <w:lang w:val="en-US"/>
        </w:rPr>
        <w:t>2.1.7</w:t>
      </w:r>
      <w:r w:rsidRPr="006A786D">
        <w:rPr>
          <w:b/>
          <w:lang w:val="en-US"/>
        </w:rPr>
        <w:tab/>
        <w:t>Man overboard-automatic identification system</w:t>
      </w:r>
    </w:p>
    <w:p w14:paraId="7A32C282"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 xml:space="preserve">When the burst transmission technology in Annex 9 is integrated within an MOB, its Message 1 and Message 14 transmissions should comply with § 2.1.6, </w:t>
      </w:r>
      <w:del w:id="56" w:author="Author">
        <w:r w:rsidRPr="006A786D" w:rsidDel="00585CC0">
          <w:rPr>
            <w:lang w:val="en-US"/>
          </w:rPr>
          <w:delText xml:space="preserve">except that its user ID should be 972xxyyyy </w:delText>
        </w:r>
      </w:del>
      <w:r w:rsidRPr="006A786D">
        <w:rPr>
          <w:lang w:val="en-US"/>
        </w:rPr>
        <w:t>and its Message 14 should have the following content:</w:t>
      </w:r>
    </w:p>
    <w:p w14:paraId="085CFBCD"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When active:</w:t>
      </w:r>
      <w:r w:rsidRPr="006A786D">
        <w:rPr>
          <w:lang w:val="en-US"/>
        </w:rPr>
        <w:tab/>
        <w:t>MOB ACTIVE</w:t>
      </w:r>
    </w:p>
    <w:p w14:paraId="7234A3A3"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Under test:</w:t>
      </w:r>
      <w:r w:rsidRPr="006A786D">
        <w:rPr>
          <w:lang w:val="en-US"/>
        </w:rPr>
        <w:tab/>
      </w:r>
      <w:r w:rsidRPr="006A786D">
        <w:rPr>
          <w:lang w:val="en-US"/>
        </w:rPr>
        <w:tab/>
        <w:t>MOB TEST</w:t>
      </w:r>
    </w:p>
    <w:p w14:paraId="68769EF2" w14:textId="77777777" w:rsidR="00982A08" w:rsidRPr="006A786D" w:rsidRDefault="00982A08" w:rsidP="00982A08">
      <w:pPr>
        <w:keepNext/>
        <w:keepLines/>
        <w:tabs>
          <w:tab w:val="left" w:pos="794"/>
          <w:tab w:val="left" w:pos="1191"/>
          <w:tab w:val="left" w:pos="1588"/>
          <w:tab w:val="left" w:pos="1985"/>
        </w:tabs>
        <w:spacing w:before="200"/>
        <w:ind w:left="794" w:hanging="794"/>
        <w:jc w:val="both"/>
        <w:outlineLvl w:val="2"/>
        <w:rPr>
          <w:b/>
          <w:lang w:val="en-US"/>
        </w:rPr>
      </w:pPr>
      <w:r w:rsidRPr="006A786D">
        <w:rPr>
          <w:b/>
          <w:lang w:val="en-US"/>
        </w:rPr>
        <w:t>2.1.8</w:t>
      </w:r>
      <w:r w:rsidRPr="006A786D">
        <w:rPr>
          <w:b/>
          <w:lang w:val="en-US"/>
        </w:rPr>
        <w:tab/>
        <w:t>Emergency position indicating radio beacon-automatic identification system</w:t>
      </w:r>
    </w:p>
    <w:p w14:paraId="29BC9823"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 xml:space="preserve">When the burst transmission technology in Annex 9 is integrated within an EPIRB, its Message 1 and Message 14 transmissions should comply with § 2.1.6, </w:t>
      </w:r>
      <w:del w:id="57" w:author="Author">
        <w:r w:rsidRPr="006A786D" w:rsidDel="00585CC0">
          <w:rPr>
            <w:lang w:val="en-US"/>
          </w:rPr>
          <w:delText xml:space="preserve">except that its user ID should be 974xxyyyy </w:delText>
        </w:r>
      </w:del>
      <w:r w:rsidRPr="006A786D">
        <w:rPr>
          <w:lang w:val="en-US"/>
        </w:rPr>
        <w:t>and its Message 14 should have the following content:</w:t>
      </w:r>
    </w:p>
    <w:p w14:paraId="4325319C"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When active:</w:t>
      </w:r>
      <w:r w:rsidRPr="006A786D">
        <w:rPr>
          <w:lang w:val="en-US"/>
        </w:rPr>
        <w:tab/>
        <w:t>EPIRB ACTIVE</w:t>
      </w:r>
    </w:p>
    <w:p w14:paraId="04ECFEAC" w14:textId="77777777" w:rsidR="00982A08" w:rsidRPr="006A786D" w:rsidRDefault="00982A08" w:rsidP="00982A08">
      <w:pPr>
        <w:tabs>
          <w:tab w:val="left" w:pos="794"/>
          <w:tab w:val="left" w:pos="1191"/>
          <w:tab w:val="left" w:pos="1588"/>
          <w:tab w:val="left" w:pos="1985"/>
        </w:tabs>
        <w:jc w:val="both"/>
        <w:rPr>
          <w:lang w:val="en-US"/>
        </w:rPr>
      </w:pPr>
      <w:r w:rsidRPr="006A786D">
        <w:rPr>
          <w:lang w:val="en-US"/>
        </w:rPr>
        <w:t>Under test:</w:t>
      </w:r>
      <w:r w:rsidRPr="006A786D">
        <w:rPr>
          <w:lang w:val="en-US"/>
        </w:rPr>
        <w:tab/>
      </w:r>
      <w:r w:rsidRPr="006A786D">
        <w:rPr>
          <w:lang w:val="en-US"/>
        </w:rPr>
        <w:tab/>
        <w:t>EPIRB TEST</w:t>
      </w:r>
      <w:r>
        <w:rPr>
          <w:lang w:val="en-US"/>
        </w:rPr>
        <w:t>”</w:t>
      </w:r>
    </w:p>
    <w:p w14:paraId="12F2CD86" w14:textId="77777777" w:rsidR="00982A08" w:rsidRPr="00100390" w:rsidRDefault="00982A08" w:rsidP="00982A08">
      <w:pPr>
        <w:rPr>
          <w:szCs w:val="24"/>
          <w:lang w:val="en-US" w:eastAsia="zh-CN"/>
        </w:rPr>
      </w:pPr>
    </w:p>
    <w:p w14:paraId="07C35AA3" w14:textId="77777777" w:rsidR="00982A08" w:rsidRPr="00100390" w:rsidRDefault="00982A08" w:rsidP="00982A08">
      <w:pPr>
        <w:pStyle w:val="Heading2"/>
        <w:rPr>
          <w:bCs/>
          <w:lang w:val="en-US"/>
        </w:rPr>
      </w:pPr>
      <w:r w:rsidRPr="00100390">
        <w:rPr>
          <w:lang w:val="en-US"/>
        </w:rPr>
        <w:t>Added Extended Capability report to Message 1, 2, 3</w:t>
      </w:r>
    </w:p>
    <w:p w14:paraId="6C78C13B" w14:textId="77777777" w:rsidR="00982A08" w:rsidRPr="00100390" w:rsidRDefault="00982A08" w:rsidP="00982A08">
      <w:pPr>
        <w:pStyle w:val="Heading3"/>
        <w:rPr>
          <w:bCs/>
          <w:lang w:val="en-US"/>
        </w:rPr>
      </w:pPr>
      <w:r w:rsidRPr="009E5D05">
        <w:t>Discussion</w:t>
      </w:r>
    </w:p>
    <w:p w14:paraId="6F99E01A" w14:textId="77777777" w:rsidR="00982A08" w:rsidRPr="00100390" w:rsidRDefault="00982A08" w:rsidP="00982A08">
      <w:pPr>
        <w:jc w:val="both"/>
        <w:rPr>
          <w:rFonts w:eastAsia="MS Mincho"/>
          <w:szCs w:val="24"/>
          <w:lang w:val="en-US"/>
        </w:rPr>
      </w:pPr>
      <w:r w:rsidRPr="00100390">
        <w:rPr>
          <w:rFonts w:eastAsia="MS Mincho"/>
          <w:szCs w:val="24"/>
          <w:lang w:val="en-US"/>
        </w:rPr>
        <w:t xml:space="preserve">The AIS need to be able to announce when it has extended capabilities. </w:t>
      </w:r>
    </w:p>
    <w:p w14:paraId="7D374665" w14:textId="77777777" w:rsidR="00982A08" w:rsidRPr="00100390" w:rsidRDefault="00982A08" w:rsidP="00982A08">
      <w:pPr>
        <w:pStyle w:val="Heading3"/>
        <w:rPr>
          <w:bCs/>
          <w:lang w:val="en-US"/>
        </w:rPr>
      </w:pPr>
      <w:r w:rsidRPr="009E5D05">
        <w:t>Proposal</w:t>
      </w:r>
    </w:p>
    <w:p w14:paraId="4C9481C2" w14:textId="77777777" w:rsidR="00982A08" w:rsidRPr="00100390" w:rsidRDefault="00982A08" w:rsidP="00982A08">
      <w:pPr>
        <w:jc w:val="both"/>
        <w:rPr>
          <w:rFonts w:eastAsia="MS Mincho"/>
          <w:szCs w:val="24"/>
          <w:lang w:val="en-US"/>
        </w:rPr>
      </w:pPr>
      <w:r w:rsidRPr="00100390">
        <w:rPr>
          <w:rFonts w:eastAsia="MS Mincho"/>
          <w:szCs w:val="24"/>
          <w:lang w:val="en-US"/>
        </w:rPr>
        <w:t>Modify Annex 8, Table 48 as follows:</w:t>
      </w:r>
    </w:p>
    <w:p w14:paraId="7842CD0F" w14:textId="77777777" w:rsidR="00982A08" w:rsidRPr="00100390" w:rsidRDefault="00982A08" w:rsidP="00982A08">
      <w:pPr>
        <w:pStyle w:val="TableNo"/>
        <w:rPr>
          <w:lang w:val="en-US"/>
        </w:rPr>
      </w:pPr>
      <w:r w:rsidRPr="00100390">
        <w:rPr>
          <w:lang w:val="en-US"/>
        </w:rPr>
        <w:t>TABLE 48 (</w:t>
      </w:r>
      <w:r w:rsidRPr="00100390">
        <w:rPr>
          <w:i/>
          <w:iCs/>
          <w:lang w:val="en-US"/>
        </w:rPr>
        <w:t>end</w:t>
      </w:r>
      <w:r w:rsidRPr="00100390">
        <w:rPr>
          <w:lang w:val="en-US"/>
        </w:rP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701"/>
        <w:gridCol w:w="1533"/>
        <w:gridCol w:w="6405"/>
      </w:tblGrid>
      <w:tr w:rsidR="00982A08" w:rsidRPr="00100390" w14:paraId="63E45146" w14:textId="77777777" w:rsidTr="008C5D59">
        <w:trPr>
          <w:tblHeader/>
          <w:jc w:val="center"/>
        </w:trPr>
        <w:tc>
          <w:tcPr>
            <w:tcW w:w="1701" w:type="dxa"/>
            <w:shd w:val="clear" w:color="auto" w:fill="FFFFFF"/>
            <w:vAlign w:val="center"/>
          </w:tcPr>
          <w:p w14:paraId="35C1B3A2" w14:textId="77777777" w:rsidR="00982A08" w:rsidRPr="00100390" w:rsidRDefault="00982A08" w:rsidP="008C5D59">
            <w:pPr>
              <w:pStyle w:val="Tablehead"/>
              <w:rPr>
                <w:lang w:val="en-US"/>
              </w:rPr>
            </w:pPr>
            <w:r w:rsidRPr="00100390">
              <w:rPr>
                <w:lang w:val="en-US"/>
              </w:rPr>
              <w:t>Parameter</w:t>
            </w:r>
          </w:p>
        </w:tc>
        <w:tc>
          <w:tcPr>
            <w:tcW w:w="1533" w:type="dxa"/>
            <w:shd w:val="clear" w:color="auto" w:fill="FFFFFF"/>
            <w:vAlign w:val="center"/>
          </w:tcPr>
          <w:p w14:paraId="63151901" w14:textId="77777777" w:rsidR="00982A08" w:rsidRPr="00100390" w:rsidRDefault="00982A08" w:rsidP="008C5D59">
            <w:pPr>
              <w:pStyle w:val="Tablehead"/>
              <w:rPr>
                <w:lang w:val="en-US"/>
              </w:rPr>
            </w:pPr>
            <w:r w:rsidRPr="00100390">
              <w:rPr>
                <w:lang w:val="en-US"/>
              </w:rPr>
              <w:t>Number of bits</w:t>
            </w:r>
          </w:p>
        </w:tc>
        <w:tc>
          <w:tcPr>
            <w:tcW w:w="6405" w:type="dxa"/>
            <w:shd w:val="clear" w:color="auto" w:fill="FFFFFF"/>
            <w:vAlign w:val="center"/>
          </w:tcPr>
          <w:p w14:paraId="3B6D1C52" w14:textId="77777777" w:rsidR="00982A08" w:rsidRPr="00100390" w:rsidRDefault="00982A08" w:rsidP="008C5D59">
            <w:pPr>
              <w:pStyle w:val="Tablehead"/>
              <w:rPr>
                <w:lang w:val="en-US"/>
              </w:rPr>
            </w:pPr>
            <w:r w:rsidRPr="00100390">
              <w:rPr>
                <w:lang w:val="en-US"/>
              </w:rPr>
              <w:t>Description</w:t>
            </w:r>
          </w:p>
        </w:tc>
      </w:tr>
      <w:tr w:rsidR="00982A08" w:rsidRPr="00100390" w14:paraId="78359A41" w14:textId="77777777" w:rsidTr="008C5D59">
        <w:trPr>
          <w:jc w:val="center"/>
        </w:trPr>
        <w:tc>
          <w:tcPr>
            <w:tcW w:w="1701" w:type="dxa"/>
          </w:tcPr>
          <w:p w14:paraId="490EE251" w14:textId="77777777" w:rsidR="00982A08" w:rsidRPr="00100390" w:rsidRDefault="00982A08" w:rsidP="008C5D59">
            <w:pPr>
              <w:pStyle w:val="Tabletext"/>
              <w:rPr>
                <w:lang w:val="en-US"/>
              </w:rPr>
            </w:pPr>
            <w:r w:rsidRPr="00100390">
              <w:rPr>
                <w:lang w:val="en-US"/>
              </w:rPr>
              <w:t>Time stamp</w:t>
            </w:r>
          </w:p>
        </w:tc>
        <w:tc>
          <w:tcPr>
            <w:tcW w:w="1533" w:type="dxa"/>
          </w:tcPr>
          <w:p w14:paraId="5B0D08E1" w14:textId="77777777" w:rsidR="00982A08" w:rsidRPr="00100390" w:rsidRDefault="00982A08" w:rsidP="008C5D59">
            <w:pPr>
              <w:pStyle w:val="Tabletext"/>
              <w:keepLines/>
              <w:tabs>
                <w:tab w:val="left" w:leader="dot" w:pos="7938"/>
                <w:tab w:val="center" w:pos="9526"/>
              </w:tabs>
              <w:ind w:left="567" w:hanging="567"/>
              <w:jc w:val="center"/>
              <w:rPr>
                <w:lang w:val="en-US"/>
              </w:rPr>
            </w:pPr>
            <w:r w:rsidRPr="00100390">
              <w:rPr>
                <w:lang w:val="en-US"/>
              </w:rPr>
              <w:t>6</w:t>
            </w:r>
          </w:p>
        </w:tc>
        <w:tc>
          <w:tcPr>
            <w:tcW w:w="6405" w:type="dxa"/>
          </w:tcPr>
          <w:p w14:paraId="1E1A7635" w14:textId="77777777" w:rsidR="00982A08" w:rsidRPr="00100390" w:rsidRDefault="00982A08" w:rsidP="008C5D59">
            <w:pPr>
              <w:pStyle w:val="Tabletext"/>
              <w:rPr>
                <w:lang w:val="en-US"/>
              </w:rPr>
            </w:pPr>
            <w:r w:rsidRPr="00100390">
              <w:rPr>
                <w:lang w:val="en-US"/>
              </w:rPr>
              <w:t>UTC second when the report was generated by the electronic position system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982A08" w:rsidRPr="00100390" w14:paraId="29C5703B" w14:textId="77777777" w:rsidTr="008C5D59">
        <w:trPr>
          <w:jc w:val="center"/>
        </w:trPr>
        <w:tc>
          <w:tcPr>
            <w:tcW w:w="1701" w:type="dxa"/>
          </w:tcPr>
          <w:p w14:paraId="3B6BA8FF" w14:textId="77777777" w:rsidR="00982A08" w:rsidRPr="00100390" w:rsidRDefault="00982A08" w:rsidP="008C5D59">
            <w:pPr>
              <w:pStyle w:val="Tabletext"/>
              <w:rPr>
                <w:lang w:val="en-US"/>
              </w:rPr>
            </w:pPr>
            <w:r w:rsidRPr="00100390">
              <w:rPr>
                <w:lang w:val="en-US"/>
              </w:rPr>
              <w:t xml:space="preserve">Special </w:t>
            </w:r>
            <w:proofErr w:type="spellStart"/>
            <w:r w:rsidRPr="00100390">
              <w:rPr>
                <w:lang w:val="en-US"/>
              </w:rPr>
              <w:t>manoeuvre</w:t>
            </w:r>
            <w:proofErr w:type="spellEnd"/>
            <w:r w:rsidRPr="00100390">
              <w:rPr>
                <w:lang w:val="en-US"/>
              </w:rPr>
              <w:t xml:space="preserve"> indicator</w:t>
            </w:r>
          </w:p>
        </w:tc>
        <w:tc>
          <w:tcPr>
            <w:tcW w:w="1533" w:type="dxa"/>
          </w:tcPr>
          <w:p w14:paraId="2C3F225E" w14:textId="77777777" w:rsidR="00982A08" w:rsidRPr="00100390" w:rsidRDefault="00982A08" w:rsidP="008C5D59">
            <w:pPr>
              <w:pStyle w:val="Tabletext"/>
              <w:keepLines/>
              <w:tabs>
                <w:tab w:val="left" w:leader="dot" w:pos="7938"/>
                <w:tab w:val="center" w:pos="9526"/>
              </w:tabs>
              <w:ind w:left="567" w:hanging="567"/>
              <w:jc w:val="center"/>
              <w:rPr>
                <w:lang w:val="en-US"/>
              </w:rPr>
            </w:pPr>
            <w:r w:rsidRPr="00100390">
              <w:rPr>
                <w:lang w:val="en-US"/>
              </w:rPr>
              <w:t>2</w:t>
            </w:r>
          </w:p>
        </w:tc>
        <w:tc>
          <w:tcPr>
            <w:tcW w:w="6405" w:type="dxa"/>
          </w:tcPr>
          <w:p w14:paraId="0D1640ED" w14:textId="77777777" w:rsidR="00982A08" w:rsidRPr="00100390" w:rsidRDefault="00982A08" w:rsidP="008C5D59">
            <w:pPr>
              <w:pStyle w:val="Tabletext"/>
              <w:rPr>
                <w:lang w:val="en-US"/>
              </w:rPr>
            </w:pPr>
            <w:r w:rsidRPr="00100390">
              <w:rPr>
                <w:lang w:val="en-US"/>
              </w:rPr>
              <w:t>0 = not available = default</w:t>
            </w:r>
            <w:r w:rsidRPr="00100390">
              <w:rPr>
                <w:lang w:val="en-US"/>
              </w:rPr>
              <w:br/>
              <w:t xml:space="preserve">1 = not engaged in special </w:t>
            </w:r>
            <w:proofErr w:type="spellStart"/>
            <w:r w:rsidRPr="00100390">
              <w:rPr>
                <w:lang w:val="en-US"/>
              </w:rPr>
              <w:t>manoeuvre</w:t>
            </w:r>
            <w:proofErr w:type="spellEnd"/>
            <w:r w:rsidRPr="00100390">
              <w:rPr>
                <w:lang w:val="en-US"/>
              </w:rPr>
              <w:br/>
              <w:t xml:space="preserve">2 = engaged in special </w:t>
            </w:r>
            <w:proofErr w:type="spellStart"/>
            <w:r w:rsidRPr="00100390">
              <w:rPr>
                <w:lang w:val="en-US"/>
              </w:rPr>
              <w:t>manoeuvre</w:t>
            </w:r>
            <w:proofErr w:type="spellEnd"/>
            <w:r w:rsidRPr="00100390">
              <w:rPr>
                <w:lang w:val="en-US"/>
              </w:rPr>
              <w:br/>
              <w:t>(i.e. regional passing arrangement on Inland Waterway)</w:t>
            </w:r>
          </w:p>
        </w:tc>
      </w:tr>
      <w:tr w:rsidR="00982A08" w:rsidRPr="00100390" w14:paraId="27F4A08D" w14:textId="77777777" w:rsidTr="008C5D59">
        <w:trPr>
          <w:jc w:val="center"/>
        </w:trPr>
        <w:tc>
          <w:tcPr>
            <w:tcW w:w="1701" w:type="dxa"/>
          </w:tcPr>
          <w:p w14:paraId="166F60C0" w14:textId="77777777" w:rsidR="00982A08" w:rsidRPr="00100390" w:rsidRDefault="00982A08" w:rsidP="008C5D59">
            <w:pPr>
              <w:pStyle w:val="Tabletext"/>
              <w:rPr>
                <w:lang w:val="en-US"/>
              </w:rPr>
            </w:pPr>
            <w:del w:id="58" w:author="Author">
              <w:r w:rsidRPr="00100390" w:rsidDel="007F75C3">
                <w:rPr>
                  <w:lang w:val="en-US"/>
                </w:rPr>
                <w:delText>Spare</w:delText>
              </w:r>
            </w:del>
            <w:ins w:id="59" w:author="Author">
              <w:r w:rsidRPr="00100390">
                <w:rPr>
                  <w:lang w:val="en-US"/>
                </w:rPr>
                <w:t>Extended Capabilities</w:t>
              </w:r>
            </w:ins>
          </w:p>
        </w:tc>
        <w:tc>
          <w:tcPr>
            <w:tcW w:w="1533" w:type="dxa"/>
          </w:tcPr>
          <w:p w14:paraId="49DF6D02" w14:textId="77777777" w:rsidR="00982A08" w:rsidRPr="00100390" w:rsidRDefault="00982A08" w:rsidP="008C5D59">
            <w:pPr>
              <w:pStyle w:val="Tabletext"/>
              <w:keepLines/>
              <w:tabs>
                <w:tab w:val="left" w:leader="dot" w:pos="7938"/>
                <w:tab w:val="center" w:pos="9526"/>
              </w:tabs>
              <w:ind w:left="567" w:hanging="567"/>
              <w:jc w:val="center"/>
              <w:rPr>
                <w:lang w:val="en-US"/>
              </w:rPr>
            </w:pPr>
            <w:r w:rsidRPr="00100390">
              <w:rPr>
                <w:lang w:val="en-US"/>
              </w:rPr>
              <w:t>3</w:t>
            </w:r>
          </w:p>
        </w:tc>
        <w:tc>
          <w:tcPr>
            <w:tcW w:w="6405" w:type="dxa"/>
          </w:tcPr>
          <w:p w14:paraId="1B65B59A" w14:textId="77777777" w:rsidR="00982A08" w:rsidRPr="00100390" w:rsidRDefault="00982A08" w:rsidP="008C5D59">
            <w:pPr>
              <w:pStyle w:val="Tabletext"/>
              <w:keepLines/>
              <w:tabs>
                <w:tab w:val="left" w:leader="dot" w:pos="7938"/>
                <w:tab w:val="center" w:pos="9526"/>
              </w:tabs>
              <w:ind w:left="567" w:hanging="567"/>
              <w:rPr>
                <w:lang w:val="en-US"/>
              </w:rPr>
            </w:pPr>
            <w:del w:id="60" w:author="Author">
              <w:r w:rsidRPr="00100390" w:rsidDel="007F75C3">
                <w:rPr>
                  <w:lang w:val="en-US"/>
                </w:rPr>
                <w:delText xml:space="preserve">Not used. Should be set to zero. </w:delText>
              </w:r>
            </w:del>
            <w:r w:rsidRPr="00100390">
              <w:rPr>
                <w:lang w:val="en-US"/>
              </w:rPr>
              <w:t>Reserved for future use.</w:t>
            </w:r>
          </w:p>
        </w:tc>
      </w:tr>
      <w:tr w:rsidR="00982A08" w:rsidRPr="00100390" w14:paraId="5BACE78E" w14:textId="77777777" w:rsidTr="008C5D59">
        <w:trPr>
          <w:jc w:val="center"/>
        </w:trPr>
        <w:tc>
          <w:tcPr>
            <w:tcW w:w="1701" w:type="dxa"/>
          </w:tcPr>
          <w:p w14:paraId="6EBFFF43" w14:textId="77777777" w:rsidR="00982A08" w:rsidRPr="00100390" w:rsidRDefault="00982A08" w:rsidP="008C5D59">
            <w:pPr>
              <w:pStyle w:val="Tabletext"/>
              <w:rPr>
                <w:lang w:val="en-US"/>
              </w:rPr>
            </w:pPr>
            <w:r w:rsidRPr="00100390">
              <w:rPr>
                <w:lang w:val="en-US"/>
              </w:rPr>
              <w:t>RAIM-flag</w:t>
            </w:r>
          </w:p>
        </w:tc>
        <w:tc>
          <w:tcPr>
            <w:tcW w:w="1533" w:type="dxa"/>
          </w:tcPr>
          <w:p w14:paraId="56B09677" w14:textId="77777777" w:rsidR="00982A08" w:rsidRPr="00100390" w:rsidRDefault="00982A08" w:rsidP="008C5D59">
            <w:pPr>
              <w:pStyle w:val="Tabletext"/>
              <w:keepLines/>
              <w:tabs>
                <w:tab w:val="left" w:leader="dot" w:pos="7938"/>
                <w:tab w:val="center" w:pos="9526"/>
              </w:tabs>
              <w:ind w:left="567" w:hanging="567"/>
              <w:jc w:val="center"/>
              <w:rPr>
                <w:lang w:val="en-US"/>
              </w:rPr>
            </w:pPr>
            <w:r w:rsidRPr="00100390">
              <w:rPr>
                <w:lang w:val="en-US"/>
              </w:rPr>
              <w:t>1</w:t>
            </w:r>
          </w:p>
        </w:tc>
        <w:tc>
          <w:tcPr>
            <w:tcW w:w="6405" w:type="dxa"/>
          </w:tcPr>
          <w:p w14:paraId="4F892713" w14:textId="77777777" w:rsidR="00982A08" w:rsidRPr="00100390" w:rsidRDefault="00982A08" w:rsidP="008C5D59">
            <w:pPr>
              <w:pStyle w:val="Tabletext"/>
              <w:rPr>
                <w:lang w:val="en-US"/>
              </w:rPr>
            </w:pPr>
            <w:r w:rsidRPr="00100390">
              <w:rPr>
                <w:lang w:val="en-US"/>
              </w:rPr>
              <w:t>Receiver autonomous integrity monitoring (RAIM) flag of electronic position fixing device; 0 = RAIM not in use = default; 1 = RAIM in use. See Table 50</w:t>
            </w:r>
          </w:p>
        </w:tc>
      </w:tr>
      <w:tr w:rsidR="00982A08" w:rsidRPr="00100390" w14:paraId="50BAFE27" w14:textId="77777777" w:rsidTr="008C5D59">
        <w:trPr>
          <w:jc w:val="center"/>
        </w:trPr>
        <w:tc>
          <w:tcPr>
            <w:tcW w:w="1701" w:type="dxa"/>
          </w:tcPr>
          <w:p w14:paraId="133C22C2" w14:textId="77777777" w:rsidR="00982A08" w:rsidRPr="00100390" w:rsidRDefault="00982A08" w:rsidP="008C5D59">
            <w:pPr>
              <w:pStyle w:val="Tabletext"/>
              <w:rPr>
                <w:lang w:val="en-US"/>
              </w:rPr>
            </w:pPr>
            <w:r w:rsidRPr="00100390">
              <w:rPr>
                <w:lang w:val="en-US"/>
              </w:rPr>
              <w:lastRenderedPageBreak/>
              <w:t>Communication state</w:t>
            </w:r>
          </w:p>
        </w:tc>
        <w:tc>
          <w:tcPr>
            <w:tcW w:w="1533" w:type="dxa"/>
          </w:tcPr>
          <w:p w14:paraId="050E1CBC" w14:textId="77777777" w:rsidR="00982A08" w:rsidRPr="00100390" w:rsidRDefault="00982A08" w:rsidP="008C5D59">
            <w:pPr>
              <w:pStyle w:val="Tabletext"/>
              <w:keepLines/>
              <w:tabs>
                <w:tab w:val="left" w:leader="dot" w:pos="7938"/>
                <w:tab w:val="center" w:pos="9526"/>
              </w:tabs>
              <w:ind w:left="567" w:hanging="567"/>
              <w:jc w:val="center"/>
              <w:rPr>
                <w:lang w:val="en-US"/>
              </w:rPr>
            </w:pPr>
            <w:r w:rsidRPr="00100390">
              <w:rPr>
                <w:lang w:val="en-US"/>
              </w:rPr>
              <w:t>19</w:t>
            </w:r>
          </w:p>
        </w:tc>
        <w:tc>
          <w:tcPr>
            <w:tcW w:w="6405" w:type="dxa"/>
          </w:tcPr>
          <w:p w14:paraId="09710AE1" w14:textId="77777777" w:rsidR="00982A08" w:rsidRPr="00100390" w:rsidRDefault="00982A08" w:rsidP="008C5D59">
            <w:pPr>
              <w:pStyle w:val="Tabletext"/>
              <w:keepLines/>
              <w:tabs>
                <w:tab w:val="left" w:leader="dot" w:pos="7938"/>
                <w:tab w:val="center" w:pos="9526"/>
              </w:tabs>
              <w:ind w:left="567" w:hanging="567"/>
              <w:rPr>
                <w:lang w:val="en-US"/>
              </w:rPr>
            </w:pPr>
            <w:r w:rsidRPr="00100390">
              <w:rPr>
                <w:lang w:val="en-US"/>
              </w:rPr>
              <w:t xml:space="preserve">See Table 49 </w:t>
            </w:r>
          </w:p>
        </w:tc>
      </w:tr>
      <w:tr w:rsidR="00982A08" w:rsidRPr="00100390" w14:paraId="01722070" w14:textId="77777777" w:rsidTr="008C5D59">
        <w:trPr>
          <w:jc w:val="center"/>
        </w:trPr>
        <w:tc>
          <w:tcPr>
            <w:tcW w:w="1701" w:type="dxa"/>
          </w:tcPr>
          <w:p w14:paraId="30B502A6" w14:textId="77777777" w:rsidR="00982A08" w:rsidRPr="00100390" w:rsidRDefault="00982A08" w:rsidP="008C5D59">
            <w:pPr>
              <w:pStyle w:val="Tabletext"/>
              <w:rPr>
                <w:lang w:val="en-US"/>
              </w:rPr>
            </w:pPr>
            <w:r w:rsidRPr="00100390">
              <w:rPr>
                <w:lang w:val="en-US"/>
              </w:rPr>
              <w:t>Number of bits</w:t>
            </w:r>
          </w:p>
        </w:tc>
        <w:tc>
          <w:tcPr>
            <w:tcW w:w="1533" w:type="dxa"/>
          </w:tcPr>
          <w:p w14:paraId="2B336409" w14:textId="77777777" w:rsidR="00982A08" w:rsidRPr="00100390" w:rsidRDefault="00982A08" w:rsidP="008C5D59">
            <w:pPr>
              <w:pStyle w:val="Tabletext"/>
              <w:keepLines/>
              <w:tabs>
                <w:tab w:val="left" w:leader="dot" w:pos="7938"/>
                <w:tab w:val="center" w:pos="9526"/>
              </w:tabs>
              <w:ind w:left="567" w:hanging="567"/>
              <w:jc w:val="center"/>
              <w:rPr>
                <w:lang w:val="en-US"/>
              </w:rPr>
            </w:pPr>
            <w:r w:rsidRPr="00100390">
              <w:rPr>
                <w:lang w:val="en-US"/>
              </w:rPr>
              <w:t>168</w:t>
            </w:r>
          </w:p>
        </w:tc>
        <w:tc>
          <w:tcPr>
            <w:tcW w:w="6405" w:type="dxa"/>
          </w:tcPr>
          <w:p w14:paraId="6D917CEA" w14:textId="77777777" w:rsidR="00982A08" w:rsidRPr="00100390" w:rsidRDefault="00982A08" w:rsidP="008C5D59">
            <w:pPr>
              <w:pStyle w:val="Tabletext"/>
              <w:rPr>
                <w:lang w:val="en-US"/>
              </w:rPr>
            </w:pPr>
          </w:p>
        </w:tc>
      </w:tr>
    </w:tbl>
    <w:p w14:paraId="12530CE2" w14:textId="77777777" w:rsidR="00982A08" w:rsidRPr="00100390" w:rsidRDefault="00982A08" w:rsidP="00982A08">
      <w:pPr>
        <w:jc w:val="both"/>
        <w:rPr>
          <w:rFonts w:eastAsia="MS Mincho"/>
          <w:szCs w:val="24"/>
          <w:lang w:val="en-US"/>
        </w:rPr>
      </w:pPr>
    </w:p>
    <w:p w14:paraId="1721E351" w14:textId="77777777" w:rsidR="00982A08" w:rsidRPr="00100390" w:rsidRDefault="00982A08" w:rsidP="00982A08">
      <w:pPr>
        <w:jc w:val="both"/>
        <w:rPr>
          <w:rFonts w:eastAsia="MS Mincho"/>
          <w:szCs w:val="24"/>
          <w:lang w:val="en-US"/>
        </w:rPr>
      </w:pPr>
    </w:p>
    <w:p w14:paraId="0A1A55A9" w14:textId="77777777" w:rsidR="00982A08" w:rsidRPr="00100390" w:rsidRDefault="00982A08" w:rsidP="00982A08">
      <w:pPr>
        <w:pStyle w:val="Heading2"/>
      </w:pPr>
      <w:r w:rsidRPr="00100390">
        <w:t xml:space="preserve">Source identification </w:t>
      </w:r>
      <w:r w:rsidRPr="009E5D05">
        <w:t>harmonization</w:t>
      </w:r>
    </w:p>
    <w:p w14:paraId="2F54EB35" w14:textId="77777777" w:rsidR="00982A08" w:rsidRPr="00100390" w:rsidRDefault="00982A08" w:rsidP="00982A08">
      <w:pPr>
        <w:pStyle w:val="Heading3"/>
        <w:rPr>
          <w:bCs/>
          <w:lang w:val="en-US"/>
        </w:rPr>
      </w:pPr>
      <w:r w:rsidRPr="009E5D05">
        <w:t>Discussion</w:t>
      </w:r>
    </w:p>
    <w:p w14:paraId="67D011ED" w14:textId="77777777" w:rsidR="00982A08" w:rsidRPr="00100390" w:rsidRDefault="00982A08" w:rsidP="00982A08">
      <w:pPr>
        <w:jc w:val="both"/>
        <w:rPr>
          <w:rFonts w:eastAsia="MS Mincho"/>
          <w:szCs w:val="24"/>
          <w:lang w:val="en-US"/>
        </w:rPr>
      </w:pPr>
      <w:r w:rsidRPr="00100390">
        <w:rPr>
          <w:rFonts w:eastAsia="MS Mincho"/>
          <w:szCs w:val="24"/>
          <w:lang w:val="en-US"/>
        </w:rPr>
        <w:t>The reference to the source identification for VDL messages is inconsistent.</w:t>
      </w:r>
      <w:r w:rsidRPr="00100390">
        <w:rPr>
          <w:lang w:val="en-US"/>
        </w:rPr>
        <w:t xml:space="preserve"> </w:t>
      </w:r>
      <w:r w:rsidRPr="00100390">
        <w:rPr>
          <w:rFonts w:eastAsia="MS Mincho"/>
          <w:szCs w:val="24"/>
          <w:lang w:val="en-US"/>
        </w:rPr>
        <w:t>The following field identifiers are used, e.g. User ID, Source ID, Source Station ID, ID, and Station ID. The description for this field need to also be harmonized.  These references should be harmonized such that source of the VDL transmission uses a common ID defined in RR.</w:t>
      </w:r>
    </w:p>
    <w:p w14:paraId="344CA619" w14:textId="77777777" w:rsidR="00982A08" w:rsidRPr="00100390" w:rsidRDefault="00982A08" w:rsidP="00982A08">
      <w:pPr>
        <w:pStyle w:val="Heading3"/>
        <w:rPr>
          <w:bCs/>
          <w:lang w:val="en-US"/>
        </w:rPr>
      </w:pPr>
      <w:r w:rsidRPr="009E5D05">
        <w:t>Proposal</w:t>
      </w:r>
    </w:p>
    <w:p w14:paraId="7B8CEBF0" w14:textId="77777777" w:rsidR="00982A08" w:rsidRPr="00100390" w:rsidRDefault="00982A08" w:rsidP="00982A08">
      <w:pPr>
        <w:jc w:val="both"/>
        <w:rPr>
          <w:rFonts w:eastAsia="MS Mincho"/>
          <w:szCs w:val="24"/>
          <w:lang w:val="en-US"/>
        </w:rPr>
      </w:pPr>
      <w:r w:rsidRPr="00100390">
        <w:rPr>
          <w:rFonts w:eastAsia="MS Mincho"/>
          <w:szCs w:val="24"/>
          <w:lang w:val="en-US"/>
        </w:rPr>
        <w:t xml:space="preserve">Amend the Parameter field for the transmitting station to use “Station ID” in Annex 8 for the following tables: 48, 51, 52, </w:t>
      </w:r>
      <w:r>
        <w:rPr>
          <w:rFonts w:eastAsia="MS Mincho"/>
          <w:szCs w:val="24"/>
          <w:lang w:val="en-US"/>
        </w:rPr>
        <w:t xml:space="preserve">54, 56, 57, </w:t>
      </w:r>
      <w:r w:rsidRPr="00100390">
        <w:rPr>
          <w:rFonts w:eastAsia="MS Mincho"/>
          <w:szCs w:val="24"/>
          <w:lang w:val="en-US"/>
        </w:rPr>
        <w:t xml:space="preserve">59, </w:t>
      </w:r>
      <w:r>
        <w:rPr>
          <w:rFonts w:eastAsia="MS Mincho"/>
          <w:szCs w:val="24"/>
          <w:lang w:val="en-US"/>
        </w:rPr>
        <w:t xml:space="preserve">60, 61, 63, 66, 67, 68, </w:t>
      </w:r>
      <w:r w:rsidRPr="00100390">
        <w:rPr>
          <w:rFonts w:eastAsia="MS Mincho"/>
          <w:szCs w:val="24"/>
          <w:lang w:val="en-US"/>
        </w:rPr>
        <w:t>70, 71, 72, 73, 75,</w:t>
      </w:r>
      <w:r>
        <w:rPr>
          <w:rFonts w:eastAsia="MS Mincho"/>
          <w:szCs w:val="24"/>
          <w:lang w:val="en-US"/>
        </w:rPr>
        <w:t xml:space="preserve"> 76,</w:t>
      </w:r>
      <w:r w:rsidRPr="00100390">
        <w:rPr>
          <w:rFonts w:eastAsia="MS Mincho"/>
          <w:szCs w:val="24"/>
          <w:lang w:val="en-US"/>
        </w:rPr>
        <w:t xml:space="preserve"> 78, 79, </w:t>
      </w:r>
      <w:r>
        <w:rPr>
          <w:rFonts w:eastAsia="MS Mincho"/>
          <w:szCs w:val="24"/>
          <w:lang w:val="en-US"/>
        </w:rPr>
        <w:t xml:space="preserve">80, 82, </w:t>
      </w:r>
      <w:r w:rsidRPr="00100390">
        <w:rPr>
          <w:rFonts w:eastAsia="MS Mincho"/>
          <w:szCs w:val="24"/>
          <w:lang w:val="en-US"/>
        </w:rPr>
        <w:t>and 84.</w:t>
      </w:r>
    </w:p>
    <w:p w14:paraId="684454BD" w14:textId="77777777" w:rsidR="00982A08" w:rsidRPr="00100390" w:rsidRDefault="00982A08" w:rsidP="00982A08">
      <w:pPr>
        <w:keepNext/>
        <w:tabs>
          <w:tab w:val="left" w:pos="794"/>
          <w:tab w:val="left" w:pos="1191"/>
          <w:tab w:val="left" w:pos="1588"/>
          <w:tab w:val="left" w:pos="1985"/>
        </w:tabs>
        <w:spacing w:before="360" w:after="120"/>
        <w:jc w:val="center"/>
        <w:rPr>
          <w:szCs w:val="24"/>
          <w:lang w:val="en-US"/>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701"/>
        <w:gridCol w:w="1533"/>
        <w:gridCol w:w="6405"/>
      </w:tblGrid>
      <w:tr w:rsidR="00982A08" w:rsidRPr="00100390" w14:paraId="0EDAE06D" w14:textId="77777777" w:rsidTr="008C5D59">
        <w:trPr>
          <w:tblHeader/>
          <w:jc w:val="center"/>
        </w:trPr>
        <w:tc>
          <w:tcPr>
            <w:tcW w:w="1701" w:type="dxa"/>
            <w:shd w:val="clear" w:color="auto" w:fill="FFFFFF"/>
            <w:vAlign w:val="center"/>
          </w:tcPr>
          <w:p w14:paraId="2073CEEC" w14:textId="77777777" w:rsidR="00982A08" w:rsidRPr="00100390" w:rsidRDefault="00982A08" w:rsidP="008C5D59">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Cs w:val="24"/>
                <w:lang w:val="en-US"/>
              </w:rPr>
            </w:pPr>
            <w:r w:rsidRPr="00100390">
              <w:rPr>
                <w:b/>
                <w:szCs w:val="24"/>
                <w:lang w:val="en-US"/>
              </w:rPr>
              <w:t>Parameter</w:t>
            </w:r>
          </w:p>
        </w:tc>
        <w:tc>
          <w:tcPr>
            <w:tcW w:w="1533" w:type="dxa"/>
            <w:shd w:val="clear" w:color="auto" w:fill="FFFFFF"/>
            <w:vAlign w:val="center"/>
          </w:tcPr>
          <w:p w14:paraId="15D5FBAB" w14:textId="77777777" w:rsidR="00982A08" w:rsidRPr="00100390" w:rsidRDefault="00982A08" w:rsidP="008C5D59">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Cs w:val="24"/>
                <w:lang w:val="en-US"/>
              </w:rPr>
            </w:pPr>
            <w:r w:rsidRPr="00100390">
              <w:rPr>
                <w:b/>
                <w:szCs w:val="24"/>
                <w:lang w:val="en-US"/>
              </w:rPr>
              <w:t>Number of bits</w:t>
            </w:r>
          </w:p>
        </w:tc>
        <w:tc>
          <w:tcPr>
            <w:tcW w:w="6405" w:type="dxa"/>
            <w:shd w:val="clear" w:color="auto" w:fill="FFFFFF"/>
            <w:vAlign w:val="center"/>
          </w:tcPr>
          <w:p w14:paraId="4D2490FC" w14:textId="77777777" w:rsidR="00982A08" w:rsidRPr="00100390" w:rsidRDefault="00982A08" w:rsidP="008C5D59">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Cs w:val="24"/>
                <w:lang w:val="en-US"/>
              </w:rPr>
            </w:pPr>
            <w:r w:rsidRPr="00100390">
              <w:rPr>
                <w:b/>
                <w:szCs w:val="24"/>
                <w:lang w:val="en-US"/>
              </w:rPr>
              <w:t>Description</w:t>
            </w:r>
          </w:p>
        </w:tc>
      </w:tr>
      <w:tr w:rsidR="00982A08" w:rsidRPr="00100390" w14:paraId="01C166B1" w14:textId="77777777" w:rsidTr="008C5D59">
        <w:trPr>
          <w:jc w:val="center"/>
        </w:trPr>
        <w:tc>
          <w:tcPr>
            <w:tcW w:w="1701" w:type="dxa"/>
          </w:tcPr>
          <w:p w14:paraId="7DE07702" w14:textId="77777777" w:rsidR="00982A08" w:rsidRPr="00100390" w:rsidRDefault="00982A08" w:rsidP="008C5D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Cs w:val="24"/>
                <w:lang w:val="en-US"/>
              </w:rPr>
            </w:pPr>
            <w:r w:rsidRPr="00100390">
              <w:rPr>
                <w:szCs w:val="24"/>
                <w:lang w:val="en-US"/>
              </w:rPr>
              <w:t>Message ID</w:t>
            </w:r>
          </w:p>
        </w:tc>
        <w:tc>
          <w:tcPr>
            <w:tcW w:w="1533" w:type="dxa"/>
          </w:tcPr>
          <w:p w14:paraId="27427785" w14:textId="77777777" w:rsidR="00982A08" w:rsidRPr="00100390" w:rsidRDefault="00982A08" w:rsidP="008C5D59">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Cs w:val="24"/>
                <w:lang w:val="en-US"/>
              </w:rPr>
            </w:pPr>
            <w:r w:rsidRPr="00100390">
              <w:rPr>
                <w:szCs w:val="24"/>
                <w:lang w:val="en-US"/>
              </w:rPr>
              <w:t>6</w:t>
            </w:r>
          </w:p>
        </w:tc>
        <w:tc>
          <w:tcPr>
            <w:tcW w:w="6405" w:type="dxa"/>
          </w:tcPr>
          <w:p w14:paraId="3BF00375" w14:textId="77777777" w:rsidR="00982A08" w:rsidRPr="00100390" w:rsidRDefault="00982A08" w:rsidP="008C5D59">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Cs w:val="24"/>
                <w:lang w:val="en-US"/>
              </w:rPr>
            </w:pPr>
            <w:r w:rsidRPr="00100390">
              <w:rPr>
                <w:szCs w:val="24"/>
                <w:lang w:val="en-US"/>
              </w:rPr>
              <w:t>Identifier for this Message 1, 2 or 3</w:t>
            </w:r>
          </w:p>
        </w:tc>
      </w:tr>
      <w:tr w:rsidR="00982A08" w:rsidRPr="00100390" w14:paraId="0F1EA4D5" w14:textId="77777777" w:rsidTr="008C5D59">
        <w:trPr>
          <w:jc w:val="center"/>
        </w:trPr>
        <w:tc>
          <w:tcPr>
            <w:tcW w:w="1701" w:type="dxa"/>
          </w:tcPr>
          <w:p w14:paraId="738D36D7" w14:textId="77777777" w:rsidR="00982A08" w:rsidRPr="00100390" w:rsidRDefault="00982A08" w:rsidP="008C5D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Cs w:val="24"/>
                <w:lang w:val="en-US"/>
              </w:rPr>
            </w:pPr>
            <w:r w:rsidRPr="00100390">
              <w:rPr>
                <w:szCs w:val="24"/>
                <w:lang w:val="en-US"/>
              </w:rPr>
              <w:t>Repeat indicator</w:t>
            </w:r>
          </w:p>
        </w:tc>
        <w:tc>
          <w:tcPr>
            <w:tcW w:w="1533" w:type="dxa"/>
          </w:tcPr>
          <w:p w14:paraId="0B7DCC33" w14:textId="77777777" w:rsidR="00982A08" w:rsidRPr="00100390" w:rsidRDefault="00982A08" w:rsidP="008C5D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Cs w:val="24"/>
                <w:lang w:val="en-US"/>
              </w:rPr>
            </w:pPr>
            <w:r w:rsidRPr="00100390">
              <w:rPr>
                <w:szCs w:val="24"/>
                <w:lang w:val="en-US"/>
              </w:rPr>
              <w:t>2</w:t>
            </w:r>
          </w:p>
        </w:tc>
        <w:tc>
          <w:tcPr>
            <w:tcW w:w="6405" w:type="dxa"/>
          </w:tcPr>
          <w:p w14:paraId="740F6EE8" w14:textId="77777777" w:rsidR="00982A08" w:rsidRPr="00100390" w:rsidRDefault="00982A08" w:rsidP="008C5D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Cs w:val="24"/>
                <w:lang w:val="en-US"/>
              </w:rPr>
            </w:pPr>
            <w:r w:rsidRPr="00100390">
              <w:rPr>
                <w:szCs w:val="24"/>
                <w:lang w:val="en-US"/>
              </w:rPr>
              <w:t>Used by the repeater to indicate how many times a message has been repeated. See § 4.6.1, Annex 2; 0-3; 0 = default; 3 = do not repeat any more</w:t>
            </w:r>
          </w:p>
        </w:tc>
      </w:tr>
      <w:tr w:rsidR="00982A08" w:rsidRPr="00100390" w14:paraId="0DF7F0C7" w14:textId="77777777" w:rsidTr="008C5D59">
        <w:trPr>
          <w:jc w:val="center"/>
        </w:trPr>
        <w:tc>
          <w:tcPr>
            <w:tcW w:w="1701" w:type="dxa"/>
          </w:tcPr>
          <w:p w14:paraId="25A63E3F" w14:textId="77777777" w:rsidR="00982A08" w:rsidRPr="00100390" w:rsidRDefault="00982A08" w:rsidP="008C5D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Cs w:val="24"/>
                <w:lang w:val="en-US"/>
              </w:rPr>
            </w:pPr>
            <w:del w:id="61" w:author="Author">
              <w:r w:rsidRPr="00100390" w:rsidDel="00E4258B">
                <w:rPr>
                  <w:szCs w:val="24"/>
                  <w:lang w:val="en-US"/>
                </w:rPr>
                <w:delText>User</w:delText>
              </w:r>
            </w:del>
            <w:ins w:id="62" w:author="Author">
              <w:r w:rsidRPr="00100390">
                <w:rPr>
                  <w:szCs w:val="24"/>
                  <w:lang w:val="en-US"/>
                </w:rPr>
                <w:t>Station</w:t>
              </w:r>
            </w:ins>
            <w:r w:rsidRPr="00100390">
              <w:rPr>
                <w:szCs w:val="24"/>
                <w:lang w:val="en-US"/>
              </w:rPr>
              <w:t xml:space="preserve"> ID</w:t>
            </w:r>
          </w:p>
        </w:tc>
        <w:tc>
          <w:tcPr>
            <w:tcW w:w="1533" w:type="dxa"/>
          </w:tcPr>
          <w:p w14:paraId="75AEB992" w14:textId="77777777" w:rsidR="00982A08" w:rsidRPr="00100390" w:rsidRDefault="00982A08" w:rsidP="008C5D59">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Cs w:val="24"/>
                <w:lang w:val="en-US"/>
              </w:rPr>
            </w:pPr>
            <w:r w:rsidRPr="00100390">
              <w:rPr>
                <w:szCs w:val="24"/>
                <w:lang w:val="en-US"/>
              </w:rPr>
              <w:t>30</w:t>
            </w:r>
          </w:p>
        </w:tc>
        <w:tc>
          <w:tcPr>
            <w:tcW w:w="6405" w:type="dxa"/>
          </w:tcPr>
          <w:p w14:paraId="4B120934" w14:textId="77777777" w:rsidR="00982A08" w:rsidRPr="00100390" w:rsidRDefault="00982A08" w:rsidP="008C5D59">
            <w:pPr>
              <w:rPr>
                <w:szCs w:val="24"/>
                <w:lang w:val="en-US"/>
              </w:rPr>
            </w:pPr>
            <w:del w:id="63" w:author="Author">
              <w:r w:rsidRPr="00100390" w:rsidDel="00E72564">
                <w:rPr>
                  <w:szCs w:val="24"/>
                  <w:lang w:val="en-US"/>
                </w:rPr>
                <w:delText>Unique identifier such as MMSI number</w:delText>
              </w:r>
            </w:del>
            <w:ins w:id="64" w:author="Author">
              <w:r w:rsidRPr="00100390">
                <w:rPr>
                  <w:szCs w:val="24"/>
                  <w:lang w:val="en-US"/>
                </w:rPr>
                <w:t>MMSI number of source station of message (see Article 19 of the RR and Recommendation ITU</w:t>
              </w:r>
              <w:r w:rsidRPr="00100390">
                <w:rPr>
                  <w:szCs w:val="24"/>
                  <w:lang w:val="en-US"/>
                </w:rPr>
                <w:noBreakHyphen/>
                <w:t>R M.585)</w:t>
              </w:r>
            </w:ins>
          </w:p>
        </w:tc>
      </w:tr>
    </w:tbl>
    <w:p w14:paraId="7BDCB072" w14:textId="77777777" w:rsidR="00982A08" w:rsidRPr="00100390" w:rsidRDefault="00982A08" w:rsidP="00982A08">
      <w:pPr>
        <w:jc w:val="both"/>
        <w:rPr>
          <w:rFonts w:eastAsia="MS Mincho"/>
          <w:szCs w:val="24"/>
          <w:lang w:val="en-US"/>
        </w:rPr>
      </w:pPr>
    </w:p>
    <w:p w14:paraId="4DAA69D8" w14:textId="77777777" w:rsidR="00982A08" w:rsidRDefault="00982A08" w:rsidP="008610EE">
      <w:pPr>
        <w:rPr>
          <w:rFonts w:eastAsia="SimSun"/>
        </w:rPr>
      </w:pPr>
    </w:p>
    <w:p w14:paraId="3F061D01" w14:textId="7DB43338" w:rsidR="008610EE" w:rsidRDefault="008610EE" w:rsidP="008610EE">
      <w:pPr>
        <w:pStyle w:val="Heading1"/>
        <w:rPr>
          <w:rFonts w:eastAsia="SimSun"/>
        </w:rPr>
      </w:pPr>
      <w:r>
        <w:rPr>
          <w:rFonts w:eastAsia="SimSun"/>
        </w:rPr>
        <w:t>Actions requested</w:t>
      </w:r>
    </w:p>
    <w:p w14:paraId="7DDB4EE1" w14:textId="38BF397F" w:rsidR="008610EE" w:rsidRDefault="008610EE" w:rsidP="008610EE">
      <w:pPr>
        <w:rPr>
          <w:lang w:val="en-US"/>
        </w:rPr>
      </w:pPr>
      <w:r>
        <w:rPr>
          <w:lang w:eastAsia="de-DE"/>
        </w:rPr>
        <w:t xml:space="preserve">IALA </w:t>
      </w:r>
      <w:r w:rsidR="00BE4851">
        <w:rPr>
          <w:lang w:eastAsia="de-DE"/>
        </w:rPr>
        <w:t xml:space="preserve">kindly asks </w:t>
      </w:r>
      <w:r>
        <w:rPr>
          <w:lang w:eastAsia="de-DE"/>
        </w:rPr>
        <w:t xml:space="preserve">ITU-R WP 5B to take into consideration these proposals </w:t>
      </w:r>
      <w:r w:rsidR="00BE4851">
        <w:rPr>
          <w:lang w:eastAsia="de-DE"/>
        </w:rPr>
        <w:t xml:space="preserve">in their further work on </w:t>
      </w:r>
      <w:r w:rsidR="001B1B02">
        <w:rPr>
          <w:lang w:eastAsia="de-DE"/>
        </w:rPr>
        <w:t>the revision of Recommendation ITU-R M.1371</w:t>
      </w:r>
      <w:r w:rsidR="00BE4851">
        <w:rPr>
          <w:lang w:eastAsia="de-DE"/>
        </w:rPr>
        <w:t xml:space="preserve">. </w:t>
      </w:r>
    </w:p>
    <w:p w14:paraId="616E0FF6" w14:textId="77777777" w:rsidR="008610EE" w:rsidRPr="008610EE" w:rsidRDefault="008610EE" w:rsidP="008610EE">
      <w:pPr>
        <w:rPr>
          <w:lang w:val="en-US"/>
        </w:rPr>
      </w:pPr>
      <w:r>
        <w:rPr>
          <w:b/>
          <w:bCs/>
          <w:lang w:val="en-US"/>
        </w:rPr>
        <w:t>Attachment:</w:t>
      </w:r>
      <w:r>
        <w:rPr>
          <w:b/>
          <w:bCs/>
          <w:lang w:val="en-US"/>
        </w:rPr>
        <w:tab/>
      </w:r>
      <w:r>
        <w:rPr>
          <w:lang w:val="en-US"/>
        </w:rPr>
        <w:t>1</w:t>
      </w:r>
    </w:p>
    <w:p w14:paraId="650DCC32" w14:textId="77777777" w:rsidR="000550BF" w:rsidRDefault="000550BF">
      <w:pPr>
        <w:tabs>
          <w:tab w:val="clear" w:pos="1134"/>
          <w:tab w:val="clear" w:pos="1871"/>
          <w:tab w:val="clear" w:pos="2268"/>
        </w:tabs>
        <w:overflowPunct/>
        <w:autoSpaceDE/>
        <w:autoSpaceDN/>
        <w:adjustRightInd/>
        <w:spacing w:before="0"/>
        <w:textAlignment w:val="auto"/>
        <w:rPr>
          <w:caps/>
          <w:sz w:val="28"/>
        </w:rPr>
      </w:pPr>
      <w:bookmarkStart w:id="65" w:name="_Toc445972008"/>
      <w:r>
        <w:br w:type="page"/>
      </w:r>
    </w:p>
    <w:p w14:paraId="566744E1" w14:textId="051DD8AB" w:rsidR="008610EE" w:rsidRDefault="008610EE" w:rsidP="008610EE">
      <w:pPr>
        <w:pStyle w:val="AppendixNo"/>
      </w:pPr>
      <w:r>
        <w:lastRenderedPageBreak/>
        <w:t>attachment</w:t>
      </w:r>
    </w:p>
    <w:p w14:paraId="41F71BD1" w14:textId="77777777" w:rsidR="000550BF" w:rsidRPr="000550BF" w:rsidRDefault="000550BF" w:rsidP="000550BF">
      <w:pPr>
        <w:pStyle w:val="Annexref"/>
      </w:pPr>
    </w:p>
    <w:p w14:paraId="0AD5E4E7" w14:textId="3C945FE1" w:rsidR="000550BF" w:rsidRPr="000550BF" w:rsidRDefault="000550BF" w:rsidP="000550BF">
      <w:pPr>
        <w:pStyle w:val="Annexref"/>
        <w:rPr>
          <w:sz w:val="28"/>
          <w:szCs w:val="28"/>
        </w:rPr>
      </w:pPr>
      <w:r w:rsidRPr="000550BF">
        <w:rPr>
          <w:sz w:val="28"/>
          <w:szCs w:val="28"/>
        </w:rPr>
        <w:t xml:space="preserve">PRELIMINARY </w:t>
      </w:r>
      <w:r w:rsidRPr="000550BF">
        <w:rPr>
          <w:sz w:val="28"/>
          <w:szCs w:val="28"/>
        </w:rPr>
        <w:br/>
      </w:r>
      <w:bookmarkEnd w:id="65"/>
      <w:r w:rsidR="00DE3156" w:rsidRPr="000550BF">
        <w:rPr>
          <w:sz w:val="28"/>
          <w:szCs w:val="28"/>
        </w:rPr>
        <w:t>D</w:t>
      </w:r>
      <w:r w:rsidR="00DE3156">
        <w:rPr>
          <w:sz w:val="28"/>
          <w:szCs w:val="28"/>
        </w:rPr>
        <w:t>raft</w:t>
      </w:r>
      <w:r w:rsidR="00DE3156" w:rsidRPr="000550BF">
        <w:rPr>
          <w:sz w:val="28"/>
          <w:szCs w:val="28"/>
        </w:rPr>
        <w:t xml:space="preserve"> </w:t>
      </w:r>
      <w:r w:rsidR="00DE3156">
        <w:rPr>
          <w:sz w:val="28"/>
          <w:szCs w:val="28"/>
        </w:rPr>
        <w:t>Recommendation ITU-R M.1371</w:t>
      </w:r>
    </w:p>
    <w:sectPr w:rsidR="000550BF" w:rsidRPr="000550BF" w:rsidSect="00700E04">
      <w:headerReference w:type="default" r:id="rId8"/>
      <w:pgSz w:w="11907" w:h="16834" w:code="9"/>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61C63" w14:textId="77777777" w:rsidR="00DD4A88" w:rsidRDefault="00DD4A88">
      <w:r>
        <w:separator/>
      </w:r>
    </w:p>
  </w:endnote>
  <w:endnote w:type="continuationSeparator" w:id="0">
    <w:p w14:paraId="173B979F" w14:textId="77777777" w:rsidR="00DD4A88" w:rsidRDefault="00DD4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5C4D4" w14:textId="77777777" w:rsidR="00DD4A88" w:rsidRDefault="00DD4A88">
      <w:r>
        <w:t>____________________</w:t>
      </w:r>
    </w:p>
  </w:footnote>
  <w:footnote w:type="continuationSeparator" w:id="0">
    <w:p w14:paraId="22E6F4AE" w14:textId="77777777" w:rsidR="00DD4A88" w:rsidRDefault="00DD4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9F8F6" w14:textId="1A715262" w:rsidR="003B710B" w:rsidRDefault="003B710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06B39">
      <w:rPr>
        <w:rStyle w:val="PageNumber"/>
        <w:noProof/>
      </w:rPr>
      <w:t>2</w:t>
    </w:r>
    <w:r>
      <w:rPr>
        <w:rStyle w:val="PageNumber"/>
      </w:rPr>
      <w:fldChar w:fldCharType="end"/>
    </w:r>
    <w:r>
      <w:rPr>
        <w:rStyle w:val="PageNumber"/>
      </w:rPr>
      <w:t xml:space="preserve"> -</w:t>
    </w:r>
  </w:p>
  <w:p w14:paraId="4890A58C" w14:textId="0732614B" w:rsidR="003B710B" w:rsidRDefault="003B710B">
    <w:pPr>
      <w:pStyle w:val="Header"/>
      <w:rPr>
        <w:lang w:val="en-US"/>
      </w:rPr>
    </w:pPr>
    <w:r>
      <w:rPr>
        <w:lang w:val="en-US"/>
      </w:rPr>
      <w:t>5B/</w:t>
    </w:r>
    <w:r w:rsidR="00BE625D">
      <w:rPr>
        <w:lang w:val="en-US"/>
      </w:rPr>
      <w:t xml:space="preserve"> xxx </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2580496"/>
    <w:lvl w:ilvl="0">
      <w:start w:val="1"/>
      <w:numFmt w:val="decimal"/>
      <w:lvlText w:val="%1."/>
      <w:lvlJc w:val="left"/>
      <w:pPr>
        <w:tabs>
          <w:tab w:val="num" w:pos="1492"/>
        </w:tabs>
        <w:ind w:left="1492" w:hanging="360"/>
      </w:pPr>
    </w:lvl>
  </w:abstractNum>
  <w:abstractNum w:abstractNumId="1">
    <w:nsid w:val="FFFFFF7D"/>
    <w:multiLevelType w:val="singleLevel"/>
    <w:tmpl w:val="536A9CF6"/>
    <w:lvl w:ilvl="0">
      <w:start w:val="1"/>
      <w:numFmt w:val="decimal"/>
      <w:lvlText w:val="%1."/>
      <w:lvlJc w:val="left"/>
      <w:pPr>
        <w:tabs>
          <w:tab w:val="num" w:pos="1209"/>
        </w:tabs>
        <w:ind w:left="1209" w:hanging="360"/>
      </w:pPr>
    </w:lvl>
  </w:abstractNum>
  <w:abstractNum w:abstractNumId="2">
    <w:nsid w:val="FFFFFF7E"/>
    <w:multiLevelType w:val="singleLevel"/>
    <w:tmpl w:val="BB264134"/>
    <w:lvl w:ilvl="0">
      <w:start w:val="1"/>
      <w:numFmt w:val="decimal"/>
      <w:lvlText w:val="%1."/>
      <w:lvlJc w:val="left"/>
      <w:pPr>
        <w:tabs>
          <w:tab w:val="num" w:pos="926"/>
        </w:tabs>
        <w:ind w:left="926" w:hanging="360"/>
      </w:pPr>
    </w:lvl>
  </w:abstractNum>
  <w:abstractNum w:abstractNumId="3">
    <w:nsid w:val="FFFFFF7F"/>
    <w:multiLevelType w:val="singleLevel"/>
    <w:tmpl w:val="FA902DA6"/>
    <w:lvl w:ilvl="0">
      <w:start w:val="1"/>
      <w:numFmt w:val="decimal"/>
      <w:lvlText w:val="%1."/>
      <w:lvlJc w:val="left"/>
      <w:pPr>
        <w:tabs>
          <w:tab w:val="num" w:pos="643"/>
        </w:tabs>
        <w:ind w:left="643" w:hanging="360"/>
      </w:pPr>
    </w:lvl>
  </w:abstractNum>
  <w:abstractNum w:abstractNumId="4">
    <w:nsid w:val="FFFFFF80"/>
    <w:multiLevelType w:val="singleLevel"/>
    <w:tmpl w:val="602039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2BE96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EED6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009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3E261C"/>
    <w:lvl w:ilvl="0">
      <w:start w:val="1"/>
      <w:numFmt w:val="decimal"/>
      <w:lvlText w:val="%1."/>
      <w:lvlJc w:val="left"/>
      <w:pPr>
        <w:tabs>
          <w:tab w:val="num" w:pos="360"/>
        </w:tabs>
        <w:ind w:left="360" w:hanging="360"/>
      </w:pPr>
    </w:lvl>
  </w:abstractNum>
  <w:abstractNum w:abstractNumId="9">
    <w:nsid w:val="FFFFFF89"/>
    <w:multiLevelType w:val="singleLevel"/>
    <w:tmpl w:val="67CEAD6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02BD2B8A"/>
    <w:multiLevelType w:val="multilevel"/>
    <w:tmpl w:val="050E42E0"/>
    <w:lvl w:ilvl="0">
      <w:start w:val="1"/>
      <w:numFmt w:val="decimal"/>
      <w:lvlText w:val="%1"/>
      <w:lvlJc w:val="left"/>
      <w:pPr>
        <w:ind w:left="800" w:hanging="800"/>
      </w:pPr>
      <w:rPr>
        <w:rFonts w:hint="default"/>
      </w:rPr>
    </w:lvl>
    <w:lvl w:ilvl="1">
      <w:start w:val="1"/>
      <w:numFmt w:val="decimal"/>
      <w:lvlText w:val="%1.%2"/>
      <w:lvlJc w:val="left"/>
      <w:pPr>
        <w:ind w:left="800" w:hanging="800"/>
      </w:pPr>
      <w:rPr>
        <w:rFonts w:hint="default"/>
      </w:rPr>
    </w:lvl>
    <w:lvl w:ilvl="2">
      <w:start w:val="1"/>
      <w:numFmt w:val="decimal"/>
      <w:lvlText w:val="%1.%2.%3"/>
      <w:lvlJc w:val="left"/>
      <w:pPr>
        <w:ind w:left="800" w:hanging="800"/>
      </w:pPr>
      <w:rPr>
        <w:rFonts w:hint="default"/>
      </w:rPr>
    </w:lvl>
    <w:lvl w:ilvl="3">
      <w:start w:val="1"/>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51E0AC2"/>
    <w:multiLevelType w:val="hybridMultilevel"/>
    <w:tmpl w:val="E0EECE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09EE1B6F"/>
    <w:multiLevelType w:val="hybridMultilevel"/>
    <w:tmpl w:val="6D8629E0"/>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nsid w:val="479A25F2"/>
    <w:multiLevelType w:val="hybridMultilevel"/>
    <w:tmpl w:val="264ECF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51741B"/>
    <w:multiLevelType w:val="hybridMultilevel"/>
    <w:tmpl w:val="5E66D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E44A6"/>
    <w:multiLevelType w:val="hybridMultilevel"/>
    <w:tmpl w:val="B704B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B1D619C"/>
    <w:multiLevelType w:val="multilevel"/>
    <w:tmpl w:val="5BB6CCA0"/>
    <w:lvl w:ilvl="0">
      <w:start w:val="2"/>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num w:numId="1">
    <w:abstractNumId w:val="17"/>
  </w:num>
  <w:num w:numId="2">
    <w:abstractNumId w:val="12"/>
  </w:num>
  <w:num w:numId="3">
    <w:abstractNumId w:val="15"/>
  </w:num>
  <w:num w:numId="4">
    <w:abstractNumId w:val="11"/>
  </w:num>
  <w:num w:numId="5">
    <w:abstractNumId w:val="14"/>
  </w:num>
  <w:num w:numId="6">
    <w:abstractNumId w:val="16"/>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0"/>
    <w:lvlOverride w:ilvl="0">
      <w:startOverride w:val="7"/>
    </w:lvlOverride>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FD8"/>
    <w:rsid w:val="000069D4"/>
    <w:rsid w:val="000174AD"/>
    <w:rsid w:val="00047A1D"/>
    <w:rsid w:val="000550BF"/>
    <w:rsid w:val="000604B9"/>
    <w:rsid w:val="000A7D55"/>
    <w:rsid w:val="000C12C8"/>
    <w:rsid w:val="000C2E8E"/>
    <w:rsid w:val="000E0E7C"/>
    <w:rsid w:val="000F1B4B"/>
    <w:rsid w:val="0012744F"/>
    <w:rsid w:val="00131178"/>
    <w:rsid w:val="00152834"/>
    <w:rsid w:val="00156F66"/>
    <w:rsid w:val="00163271"/>
    <w:rsid w:val="00182528"/>
    <w:rsid w:val="0018500B"/>
    <w:rsid w:val="0019518E"/>
    <w:rsid w:val="00196A19"/>
    <w:rsid w:val="001B1B02"/>
    <w:rsid w:val="001B409B"/>
    <w:rsid w:val="001F735A"/>
    <w:rsid w:val="00201B3A"/>
    <w:rsid w:val="00202DC1"/>
    <w:rsid w:val="00206D75"/>
    <w:rsid w:val="002116EE"/>
    <w:rsid w:val="00222B86"/>
    <w:rsid w:val="002309D8"/>
    <w:rsid w:val="002A7FE2"/>
    <w:rsid w:val="002D7FD8"/>
    <w:rsid w:val="002E1B4F"/>
    <w:rsid w:val="002F2E67"/>
    <w:rsid w:val="002F7CB3"/>
    <w:rsid w:val="00315546"/>
    <w:rsid w:val="00330567"/>
    <w:rsid w:val="00382765"/>
    <w:rsid w:val="00386A9D"/>
    <w:rsid w:val="00391081"/>
    <w:rsid w:val="003B2789"/>
    <w:rsid w:val="003B710B"/>
    <w:rsid w:val="003C13CE"/>
    <w:rsid w:val="003D6C5A"/>
    <w:rsid w:val="003E2518"/>
    <w:rsid w:val="003E7CEF"/>
    <w:rsid w:val="004B1EF7"/>
    <w:rsid w:val="004B3FAD"/>
    <w:rsid w:val="004C5749"/>
    <w:rsid w:val="00501DCA"/>
    <w:rsid w:val="00513A47"/>
    <w:rsid w:val="005408DF"/>
    <w:rsid w:val="00573344"/>
    <w:rsid w:val="0057351F"/>
    <w:rsid w:val="00583F9B"/>
    <w:rsid w:val="005E5C10"/>
    <w:rsid w:val="005F2C78"/>
    <w:rsid w:val="006144E4"/>
    <w:rsid w:val="00650299"/>
    <w:rsid w:val="00655FC5"/>
    <w:rsid w:val="006C3689"/>
    <w:rsid w:val="00700E04"/>
    <w:rsid w:val="00706B39"/>
    <w:rsid w:val="007F26BE"/>
    <w:rsid w:val="00814E0A"/>
    <w:rsid w:val="00822581"/>
    <w:rsid w:val="008309DD"/>
    <w:rsid w:val="0083227A"/>
    <w:rsid w:val="008610EE"/>
    <w:rsid w:val="00866900"/>
    <w:rsid w:val="00876A8A"/>
    <w:rsid w:val="00881BA1"/>
    <w:rsid w:val="008C2302"/>
    <w:rsid w:val="008C26B8"/>
    <w:rsid w:val="008F208F"/>
    <w:rsid w:val="008F219D"/>
    <w:rsid w:val="00966A8F"/>
    <w:rsid w:val="00982084"/>
    <w:rsid w:val="00982A08"/>
    <w:rsid w:val="00995963"/>
    <w:rsid w:val="009B61EB"/>
    <w:rsid w:val="009C2064"/>
    <w:rsid w:val="009D1697"/>
    <w:rsid w:val="009F092C"/>
    <w:rsid w:val="009F3A46"/>
    <w:rsid w:val="009F6520"/>
    <w:rsid w:val="00A014F8"/>
    <w:rsid w:val="00A5173C"/>
    <w:rsid w:val="00A61AEF"/>
    <w:rsid w:val="00A76521"/>
    <w:rsid w:val="00AD2345"/>
    <w:rsid w:val="00AF173A"/>
    <w:rsid w:val="00B066A4"/>
    <w:rsid w:val="00B07A13"/>
    <w:rsid w:val="00B4279B"/>
    <w:rsid w:val="00B45FC9"/>
    <w:rsid w:val="00B76F35"/>
    <w:rsid w:val="00B81138"/>
    <w:rsid w:val="00BC7CCF"/>
    <w:rsid w:val="00BE470B"/>
    <w:rsid w:val="00BE4851"/>
    <w:rsid w:val="00BE625D"/>
    <w:rsid w:val="00C20261"/>
    <w:rsid w:val="00C57A91"/>
    <w:rsid w:val="00C73EBD"/>
    <w:rsid w:val="00CC01C2"/>
    <w:rsid w:val="00CE39D4"/>
    <w:rsid w:val="00CF21F2"/>
    <w:rsid w:val="00D02712"/>
    <w:rsid w:val="00D046A7"/>
    <w:rsid w:val="00D214D0"/>
    <w:rsid w:val="00D63496"/>
    <w:rsid w:val="00D6546B"/>
    <w:rsid w:val="00DB178B"/>
    <w:rsid w:val="00DC17D3"/>
    <w:rsid w:val="00DD4A88"/>
    <w:rsid w:val="00DD4BED"/>
    <w:rsid w:val="00DE3156"/>
    <w:rsid w:val="00DE39F0"/>
    <w:rsid w:val="00DF0AF3"/>
    <w:rsid w:val="00DF7E9F"/>
    <w:rsid w:val="00E27D7E"/>
    <w:rsid w:val="00E42E13"/>
    <w:rsid w:val="00E56D5C"/>
    <w:rsid w:val="00E6257C"/>
    <w:rsid w:val="00E63C59"/>
    <w:rsid w:val="00EE7968"/>
    <w:rsid w:val="00F00219"/>
    <w:rsid w:val="00F25662"/>
    <w:rsid w:val="00F66276"/>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62EEC6"/>
  <w15:docId w15:val="{182C1B95-7807-42DF-8ED1-27D7D9574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uiPriority w:val="99"/>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uiPriority w:val="99"/>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uiPriority w:val="9"/>
    <w:rsid w:val="008610EE"/>
    <w:rPr>
      <w:rFonts w:ascii="Times New Roman" w:hAnsi="Times New Roman"/>
      <w:b/>
      <w:sz w:val="28"/>
      <w:lang w:val="en-GB" w:eastAsia="en-US"/>
    </w:rPr>
  </w:style>
  <w:style w:type="character" w:customStyle="1" w:styleId="Heading2Char">
    <w:name w:val="Heading 2 Char"/>
    <w:basedOn w:val="DefaultParagraphFont"/>
    <w:link w:val="Heading2"/>
    <w:uiPriority w:val="9"/>
    <w:rsid w:val="008610EE"/>
    <w:rPr>
      <w:rFonts w:ascii="Times New Roman" w:hAnsi="Times New Roman"/>
      <w:b/>
      <w:sz w:val="24"/>
      <w:lang w:val="en-GB" w:eastAsia="en-US"/>
    </w:rPr>
  </w:style>
  <w:style w:type="character" w:customStyle="1" w:styleId="Heading3Char">
    <w:name w:val="Heading 3 Char"/>
    <w:basedOn w:val="DefaultParagraphFont"/>
    <w:link w:val="Heading3"/>
    <w:uiPriority w:val="9"/>
    <w:rsid w:val="008610EE"/>
    <w:rPr>
      <w:rFonts w:ascii="Times New Roman" w:hAnsi="Times New Roman"/>
      <w:b/>
      <w:sz w:val="24"/>
      <w:lang w:val="en-GB" w:eastAsia="en-US"/>
    </w:rPr>
  </w:style>
  <w:style w:type="character" w:customStyle="1" w:styleId="Heading4Char">
    <w:name w:val="Heading 4 Char"/>
    <w:basedOn w:val="DefaultParagraphFont"/>
    <w:link w:val="Heading4"/>
    <w:uiPriority w:val="9"/>
    <w:rsid w:val="008610EE"/>
    <w:rPr>
      <w:rFonts w:ascii="Times New Roman" w:hAnsi="Times New Roman"/>
      <w:b/>
      <w:sz w:val="24"/>
      <w:lang w:val="en-GB" w:eastAsia="en-US"/>
    </w:rPr>
  </w:style>
  <w:style w:type="character" w:customStyle="1" w:styleId="Heading5Char">
    <w:name w:val="Heading 5 Char"/>
    <w:basedOn w:val="DefaultParagraphFont"/>
    <w:link w:val="Heading5"/>
    <w:uiPriority w:val="9"/>
    <w:rsid w:val="008610EE"/>
    <w:rPr>
      <w:rFonts w:ascii="Times New Roman" w:hAnsi="Times New Roman"/>
      <w:b/>
      <w:sz w:val="24"/>
      <w:lang w:val="en-GB" w:eastAsia="en-US"/>
    </w:rPr>
  </w:style>
  <w:style w:type="character" w:customStyle="1" w:styleId="Heading6Char">
    <w:name w:val="Heading 6 Char"/>
    <w:basedOn w:val="DefaultParagraphFont"/>
    <w:link w:val="Heading6"/>
    <w:uiPriority w:val="9"/>
    <w:rsid w:val="008610EE"/>
    <w:rPr>
      <w:rFonts w:ascii="Times New Roman" w:hAnsi="Times New Roman"/>
      <w:b/>
      <w:sz w:val="24"/>
      <w:lang w:val="en-GB" w:eastAsia="en-US"/>
    </w:rPr>
  </w:style>
  <w:style w:type="character" w:customStyle="1" w:styleId="Heading7Char">
    <w:name w:val="Heading 7 Char"/>
    <w:basedOn w:val="DefaultParagraphFont"/>
    <w:link w:val="Heading7"/>
    <w:uiPriority w:val="9"/>
    <w:rsid w:val="008610EE"/>
    <w:rPr>
      <w:rFonts w:ascii="Times New Roman" w:hAnsi="Times New Roman"/>
      <w:b/>
      <w:sz w:val="24"/>
      <w:lang w:val="en-GB" w:eastAsia="en-US"/>
    </w:rPr>
  </w:style>
  <w:style w:type="character" w:customStyle="1" w:styleId="Heading8Char">
    <w:name w:val="Heading 8 Char"/>
    <w:basedOn w:val="DefaultParagraphFont"/>
    <w:link w:val="Heading8"/>
    <w:uiPriority w:val="9"/>
    <w:rsid w:val="008610EE"/>
    <w:rPr>
      <w:rFonts w:ascii="Times New Roman" w:hAnsi="Times New Roman"/>
      <w:b/>
      <w:sz w:val="24"/>
      <w:lang w:val="en-GB" w:eastAsia="en-US"/>
    </w:rPr>
  </w:style>
  <w:style w:type="character" w:customStyle="1" w:styleId="Heading9Char">
    <w:name w:val="Heading 9 Char"/>
    <w:basedOn w:val="DefaultParagraphFont"/>
    <w:link w:val="Heading9"/>
    <w:uiPriority w:val="9"/>
    <w:rsid w:val="008610EE"/>
    <w:rPr>
      <w:rFonts w:ascii="Times New Roman" w:hAnsi="Times New Roman"/>
      <w:b/>
      <w:sz w:val="24"/>
      <w:lang w:val="en-GB" w:eastAsia="en-US"/>
    </w:rPr>
  </w:style>
  <w:style w:type="character" w:styleId="Hyperlink">
    <w:name w:val="Hyperlink"/>
    <w:basedOn w:val="DefaultParagraphFont"/>
    <w:unhideWhenUsed/>
    <w:rsid w:val="008610EE"/>
    <w:rPr>
      <w:color w:val="0000FF" w:themeColor="hyperlink"/>
      <w:u w:val="single"/>
    </w:rPr>
  </w:style>
  <w:style w:type="character" w:customStyle="1" w:styleId="TabletextChar">
    <w:name w:val="Table_text Char"/>
    <w:link w:val="Tabletext"/>
    <w:locked/>
    <w:rsid w:val="008610EE"/>
    <w:rPr>
      <w:rFonts w:ascii="Times New Roman" w:hAnsi="Times New Roman"/>
      <w:lang w:val="en-GB" w:eastAsia="en-US"/>
    </w:rPr>
  </w:style>
  <w:style w:type="character" w:customStyle="1" w:styleId="TableheadChar">
    <w:name w:val="Table_head Char"/>
    <w:link w:val="Tablehead"/>
    <w:locked/>
    <w:rsid w:val="008610EE"/>
    <w:rPr>
      <w:rFonts w:ascii="Times New Roman Bold" w:hAnsi="Times New Roman Bold" w:cs="Times New Roman Bold"/>
      <w:b/>
      <w:lang w:val="en-GB" w:eastAsia="en-US"/>
    </w:rPr>
  </w:style>
  <w:style w:type="paragraph" w:styleId="BalloonText">
    <w:name w:val="Balloon Text"/>
    <w:basedOn w:val="Normal"/>
    <w:link w:val="BalloonTextChar"/>
    <w:semiHidden/>
    <w:unhideWhenUsed/>
    <w:rsid w:val="008610EE"/>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semiHidden/>
    <w:rsid w:val="008610EE"/>
    <w:rPr>
      <w:rFonts w:ascii="Lucida Grande" w:eastAsiaTheme="minorEastAsia" w:hAnsi="Lucida Grande"/>
      <w:sz w:val="18"/>
      <w:szCs w:val="18"/>
      <w:lang w:val="en-GB" w:eastAsia="en-US"/>
    </w:rPr>
  </w:style>
  <w:style w:type="paragraph" w:styleId="Caption">
    <w:name w:val="caption"/>
    <w:basedOn w:val="Normal"/>
    <w:next w:val="Normal"/>
    <w:uiPriority w:val="35"/>
    <w:unhideWhenUsed/>
    <w:qFormat/>
    <w:rsid w:val="008610EE"/>
    <w:pPr>
      <w:spacing w:before="0" w:after="200"/>
    </w:pPr>
    <w:rPr>
      <w:rFonts w:eastAsiaTheme="minorEastAsia"/>
      <w:b/>
      <w:bCs/>
      <w:color w:val="4F81BD" w:themeColor="accent1"/>
      <w:sz w:val="18"/>
      <w:szCs w:val="18"/>
    </w:rPr>
  </w:style>
  <w:style w:type="character" w:styleId="CommentReference">
    <w:name w:val="annotation reference"/>
    <w:basedOn w:val="DefaultParagraphFont"/>
    <w:semiHidden/>
    <w:unhideWhenUsed/>
    <w:rsid w:val="008610EE"/>
    <w:rPr>
      <w:sz w:val="18"/>
      <w:szCs w:val="18"/>
    </w:rPr>
  </w:style>
  <w:style w:type="paragraph" w:styleId="CommentText">
    <w:name w:val="annotation text"/>
    <w:basedOn w:val="Normal"/>
    <w:link w:val="CommentTextChar"/>
    <w:semiHidden/>
    <w:unhideWhenUsed/>
    <w:rsid w:val="008610EE"/>
    <w:rPr>
      <w:rFonts w:eastAsiaTheme="minorEastAsia"/>
      <w:szCs w:val="24"/>
    </w:rPr>
  </w:style>
  <w:style w:type="character" w:customStyle="1" w:styleId="CommentTextChar">
    <w:name w:val="Comment Text Char"/>
    <w:basedOn w:val="DefaultParagraphFont"/>
    <w:link w:val="CommentText"/>
    <w:semiHidden/>
    <w:rsid w:val="008610EE"/>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8610EE"/>
    <w:rPr>
      <w:b/>
      <w:bCs/>
      <w:sz w:val="20"/>
      <w:szCs w:val="20"/>
    </w:rPr>
  </w:style>
  <w:style w:type="character" w:customStyle="1" w:styleId="CommentSubjectChar">
    <w:name w:val="Comment Subject Char"/>
    <w:basedOn w:val="CommentTextChar"/>
    <w:link w:val="CommentSubject"/>
    <w:semiHidden/>
    <w:rsid w:val="008610EE"/>
    <w:rPr>
      <w:rFonts w:ascii="Times New Roman" w:eastAsiaTheme="minorEastAsia" w:hAnsi="Times New Roman"/>
      <w:b/>
      <w:bCs/>
      <w:sz w:val="24"/>
      <w:szCs w:val="24"/>
      <w:lang w:val="en-GB" w:eastAsia="en-US"/>
    </w:rPr>
  </w:style>
  <w:style w:type="character" w:customStyle="1" w:styleId="TabletitleChar">
    <w:name w:val="Table_title Char"/>
    <w:basedOn w:val="DefaultParagraphFont"/>
    <w:link w:val="Tabletitle"/>
    <w:uiPriority w:val="99"/>
    <w:rsid w:val="008610EE"/>
    <w:rPr>
      <w:rFonts w:ascii="Times New Roman Bold" w:hAnsi="Times New Roman Bold"/>
      <w:b/>
      <w:lang w:val="en-GB" w:eastAsia="en-US"/>
    </w:rPr>
  </w:style>
  <w:style w:type="character" w:customStyle="1" w:styleId="TableNoChar">
    <w:name w:val="Table_No Char"/>
    <w:basedOn w:val="DefaultParagraphFont"/>
    <w:link w:val="TableNo"/>
    <w:uiPriority w:val="99"/>
    <w:locked/>
    <w:rsid w:val="008610EE"/>
    <w:rPr>
      <w:rFonts w:ascii="Times New Roman" w:hAnsi="Times New Roman"/>
      <w:caps/>
      <w:lang w:val="en-GB" w:eastAsia="en-US"/>
    </w:rPr>
  </w:style>
  <w:style w:type="paragraph" w:customStyle="1" w:styleId="ECCFigure">
    <w:name w:val="ECC Figure"/>
    <w:rsid w:val="008610EE"/>
    <w:pPr>
      <w:spacing w:before="240" w:after="240"/>
      <w:jc w:val="center"/>
    </w:pPr>
    <w:rPr>
      <w:rFonts w:ascii="Arial" w:eastAsiaTheme="minorEastAsia" w:hAnsi="Arial"/>
      <w:lang w:val="da-DK" w:eastAsia="en-US"/>
      <w14:cntxtAlts/>
    </w:rPr>
  </w:style>
  <w:style w:type="character" w:customStyle="1" w:styleId="TableNo0">
    <w:name w:val="Table_No Знак"/>
    <w:locked/>
    <w:rsid w:val="008610EE"/>
    <w:rPr>
      <w:sz w:val="24"/>
      <w:lang w:val="fr-FR" w:eastAsia="en-US"/>
    </w:rPr>
  </w:style>
  <w:style w:type="character" w:customStyle="1" w:styleId="Tabletitle0">
    <w:name w:val="Table_title Знак"/>
    <w:uiPriority w:val="99"/>
    <w:locked/>
    <w:rsid w:val="008610EE"/>
    <w:rPr>
      <w:b/>
      <w:sz w:val="24"/>
      <w:lang w:val="fr-FR" w:eastAsia="en-US"/>
    </w:rPr>
  </w:style>
  <w:style w:type="paragraph" w:styleId="Revision">
    <w:name w:val="Revision"/>
    <w:hidden/>
    <w:uiPriority w:val="99"/>
    <w:semiHidden/>
    <w:rsid w:val="008610EE"/>
    <w:rPr>
      <w:rFonts w:ascii="Times New Roman" w:eastAsiaTheme="minorEastAsia" w:hAnsi="Times New Roman"/>
      <w:sz w:val="24"/>
      <w:lang w:val="en-GB" w:eastAsia="en-US"/>
    </w:rPr>
  </w:style>
  <w:style w:type="paragraph" w:styleId="ListParagraph">
    <w:name w:val="List Paragraph"/>
    <w:basedOn w:val="Normal"/>
    <w:uiPriority w:val="34"/>
    <w:qFormat/>
    <w:rsid w:val="008610EE"/>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rsid w:val="008610EE"/>
    <w:rPr>
      <w:rFonts w:asciiTheme="minorHAnsi" w:eastAsiaTheme="minorEastAsia" w:hAnsiTheme="minorHAnsi" w:cstheme="minorBidi"/>
      <w:sz w:val="24"/>
      <w:szCs w:val="24"/>
      <w:lang w:val="nb-NO" w:eastAsia="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gureChar">
    <w:name w:val="Figure Char"/>
    <w:basedOn w:val="DefaultParagraphFont"/>
    <w:link w:val="Figure"/>
    <w:locked/>
    <w:rsid w:val="008610EE"/>
    <w:rPr>
      <w:rFonts w:ascii="Times New Roman" w:hAnsi="Times New Roman"/>
      <w:sz w:val="24"/>
      <w:lang w:val="en-GB" w:eastAsia="en-US"/>
    </w:rPr>
  </w:style>
  <w:style w:type="character" w:customStyle="1" w:styleId="FiguretitleChar">
    <w:name w:val="Figure_title Char"/>
    <w:basedOn w:val="DefaultParagraphFont"/>
    <w:link w:val="Figuretitle"/>
    <w:locked/>
    <w:rsid w:val="008610EE"/>
    <w:rPr>
      <w:rFonts w:ascii="Times New Roman Bold" w:hAnsi="Times New Roman Bold"/>
      <w:b/>
      <w:lang w:val="en-GB" w:eastAsia="en-US"/>
    </w:rPr>
  </w:style>
  <w:style w:type="character" w:customStyle="1" w:styleId="FigureNoChar">
    <w:name w:val="Figure_No Char"/>
    <w:basedOn w:val="DefaultParagraphFont"/>
    <w:link w:val="FigureNo"/>
    <w:locked/>
    <w:rsid w:val="008610EE"/>
    <w:rPr>
      <w:rFonts w:ascii="Times New Roman" w:hAnsi="Times New Roman"/>
      <w:caps/>
      <w:lang w:val="en-GB" w:eastAsia="en-US"/>
    </w:rPr>
  </w:style>
  <w:style w:type="paragraph" w:customStyle="1" w:styleId="Tablefin">
    <w:name w:val="Table_fin"/>
    <w:basedOn w:val="Normal"/>
    <w:rsid w:val="008610EE"/>
    <w:pPr>
      <w:spacing w:before="0"/>
    </w:pPr>
    <w:rPr>
      <w:sz w:val="20"/>
    </w:rPr>
  </w:style>
  <w:style w:type="character" w:customStyle="1" w:styleId="TablelegendChar">
    <w:name w:val="Table_legend Char"/>
    <w:link w:val="Tablelegend"/>
    <w:locked/>
    <w:rsid w:val="008610EE"/>
    <w:rPr>
      <w:rFonts w:ascii="Times New Roman" w:hAnsi="Times New Roman"/>
      <w:lang w:val="en-GB" w:eastAsia="en-US"/>
    </w:rPr>
  </w:style>
  <w:style w:type="paragraph" w:styleId="ListBullet">
    <w:name w:val="List Bullet"/>
    <w:basedOn w:val="Normal"/>
    <w:unhideWhenUsed/>
    <w:rsid w:val="008610EE"/>
    <w:pPr>
      <w:numPr>
        <w:numId w:val="7"/>
      </w:numPr>
      <w:contextualSpacing/>
    </w:pPr>
  </w:style>
  <w:style w:type="paragraph" w:styleId="BodyText">
    <w:name w:val="Body Text"/>
    <w:basedOn w:val="Normal"/>
    <w:link w:val="BodyTextChar"/>
    <w:qFormat/>
    <w:rsid w:val="00982A08"/>
    <w:pPr>
      <w:tabs>
        <w:tab w:val="clear" w:pos="1134"/>
        <w:tab w:val="clear" w:pos="1871"/>
        <w:tab w:val="clear" w:pos="2268"/>
      </w:tabs>
      <w:overflowPunct/>
      <w:autoSpaceDE/>
      <w:autoSpaceDN/>
      <w:adjustRightInd/>
      <w:spacing w:before="0" w:after="120"/>
      <w:jc w:val="both"/>
      <w:textAlignment w:val="auto"/>
    </w:pPr>
    <w:rPr>
      <w:rFonts w:ascii="Calibri" w:eastAsia="SimSun" w:hAnsi="Calibri" w:cs="Calibri"/>
      <w:sz w:val="22"/>
      <w:szCs w:val="22"/>
      <w:lang w:eastAsia="en-GB"/>
    </w:rPr>
  </w:style>
  <w:style w:type="character" w:customStyle="1" w:styleId="BodyTextChar">
    <w:name w:val="Body Text Char"/>
    <w:basedOn w:val="DefaultParagraphFont"/>
    <w:link w:val="BodyText"/>
    <w:rsid w:val="00982A08"/>
    <w:rPr>
      <w:rFonts w:ascii="Calibri" w:eastAsia="SimSun"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9</Pages>
  <Words>2619</Words>
  <Characters>14930</Characters>
  <Application>Microsoft Office Word</Application>
  <DocSecurity>0</DocSecurity>
  <Lines>124</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17514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Seamus Doyle</cp:lastModifiedBy>
  <cp:revision>2</cp:revision>
  <cp:lastPrinted>2008-02-21T14:04:00Z</cp:lastPrinted>
  <dcterms:created xsi:type="dcterms:W3CDTF">2017-09-22T13:21:00Z</dcterms:created>
  <dcterms:modified xsi:type="dcterms:W3CDTF">2017-09-22T13:21:00Z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